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BDD87" w14:textId="4C38F26B" w:rsidR="00E72C6A" w:rsidRPr="00DC602D" w:rsidRDefault="00020816" w:rsidP="00E72C6A">
      <w:pPr>
        <w:rPr>
          <w:rFonts w:ascii="Arial" w:hAnsi="Arial" w:cs="Arial"/>
          <w:color w:val="000000" w:themeColor="text1"/>
          <w:sz w:val="52"/>
          <w:szCs w:val="52"/>
        </w:rPr>
      </w:pPr>
      <w:r w:rsidRPr="00DC602D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105297" wp14:editId="5DD0F485">
                <wp:simplePos x="0" y="0"/>
                <wp:positionH relativeFrom="column">
                  <wp:posOffset>2089150</wp:posOffset>
                </wp:positionH>
                <wp:positionV relativeFrom="paragraph">
                  <wp:posOffset>355600</wp:posOffset>
                </wp:positionV>
                <wp:extent cx="267970" cy="276225"/>
                <wp:effectExtent l="0" t="0" r="0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425C3" w14:textId="2B415653" w:rsidR="00020816" w:rsidRPr="00961403" w:rsidRDefault="00020816" w:rsidP="000208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0529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6" o:spid="_x0000_s1026" type="#_x0000_t202" style="position:absolute;margin-left:164.5pt;margin-top:28pt;width:21.1pt;height:21.75pt;z-index:2517411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" filled="f" stroked="f">
                <v:textbox>
                  <w:txbxContent>
                    <w:p w14:paraId="690425C3" w14:textId="2B415653" w:rsidR="00020816" w:rsidRPr="00961403" w:rsidRDefault="00020816" w:rsidP="0002081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27982" w:rsidRPr="00DC602D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7D8DD1" wp14:editId="7FEF67D4">
                <wp:simplePos x="0" y="0"/>
                <wp:positionH relativeFrom="column">
                  <wp:posOffset>3365500</wp:posOffset>
                </wp:positionH>
                <wp:positionV relativeFrom="paragraph">
                  <wp:posOffset>358140</wp:posOffset>
                </wp:positionV>
                <wp:extent cx="267970" cy="276225"/>
                <wp:effectExtent l="0" t="0" r="0" b="31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3371B" w14:textId="539BCFD6" w:rsidR="00F40948" w:rsidRPr="00961403" w:rsidRDefault="00B8407C" w:rsidP="00F409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D8DD1" id="Text_x0020_Box_x0020_33" o:spid="_x0000_s1027" type="#_x0000_t202" style="position:absolute;margin-left:265pt;margin-top:28.2pt;width:21.1pt;height:21.75pt;z-index:251726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" filled="f" stroked="f">
                <v:textbox>
                  <w:txbxContent>
                    <w:p w14:paraId="7C63371B" w14:textId="539BCFD6" w:rsidR="00F40948" w:rsidRPr="00961403" w:rsidRDefault="00B8407C" w:rsidP="00F4094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7662E" w:rsidRPr="00DC602D">
        <w:rPr>
          <w:rFonts w:ascii="Arial" w:hAnsi="Arial" w:cs="Arial"/>
          <w:color w:val="000000" w:themeColor="text1"/>
          <w:sz w:val="52"/>
          <w:szCs w:val="52"/>
        </w:rPr>
        <w:t>P</w:t>
      </w:r>
      <w:r w:rsidR="00E72C6A" w:rsidRPr="00DC602D">
        <w:rPr>
          <w:rFonts w:ascii="Arial" w:hAnsi="Arial" w:cs="Arial"/>
          <w:color w:val="000000" w:themeColor="text1"/>
          <w:sz w:val="52"/>
          <w:szCs w:val="52"/>
        </w:rPr>
        <w:t>araView</w:t>
      </w:r>
      <w:proofErr w:type="spellEnd"/>
      <w:r w:rsidR="00E72C6A" w:rsidRPr="00DC602D">
        <w:rPr>
          <w:noProof/>
          <w:sz w:val="52"/>
          <w:szCs w:val="52"/>
        </w:rPr>
        <w:t xml:space="preserve"> </w:t>
      </w:r>
      <w:r w:rsidR="00E72C6A" w:rsidRPr="00DC602D">
        <w:rPr>
          <w:noProof/>
          <w:sz w:val="52"/>
          <w:szCs w:val="52"/>
        </w:rPr>
        <w:drawing>
          <wp:anchor distT="0" distB="0" distL="114300" distR="114300" simplePos="0" relativeHeight="251696128" behindDoc="0" locked="0" layoutInCell="1" allowOverlap="1" wp14:anchorId="3B3E3F03" wp14:editId="1E6F282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7235" cy="531495"/>
            <wp:effectExtent l="0" t="0" r="0" b="1905"/>
            <wp:wrapTight wrapText="bothSides">
              <wp:wrapPolygon edited="0">
                <wp:start x="2233" y="0"/>
                <wp:lineTo x="0" y="14452"/>
                <wp:lineTo x="0" y="20645"/>
                <wp:lineTo x="18605" y="20645"/>
                <wp:lineTo x="19349" y="16516"/>
                <wp:lineTo x="20837" y="3097"/>
                <wp:lineTo x="20837" y="0"/>
                <wp:lineTo x="223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C6A" w:rsidRPr="00DC602D">
        <w:rPr>
          <w:rFonts w:ascii="Arial" w:hAnsi="Arial" w:cs="Arial"/>
          <w:color w:val="000000" w:themeColor="text1"/>
          <w:sz w:val="52"/>
          <w:szCs w:val="52"/>
        </w:rPr>
        <w:t xml:space="preserve">Getting Started Guide </w:t>
      </w:r>
    </w:p>
    <w:p w14:paraId="4673BEE7" w14:textId="73A98C2B" w:rsidR="00FF59AE" w:rsidRPr="000F0670" w:rsidRDefault="00FF59AE" w:rsidP="00255F71">
      <w:pPr>
        <w:rPr>
          <w:sz w:val="10"/>
          <w:szCs w:val="10"/>
        </w:rPr>
      </w:pPr>
    </w:p>
    <w:p w14:paraId="7083AB51" w14:textId="59DF3157" w:rsidR="00DC602D" w:rsidRDefault="00020816" w:rsidP="00255F71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B292AA" wp14:editId="31543A94">
                <wp:simplePos x="0" y="0"/>
                <wp:positionH relativeFrom="column">
                  <wp:posOffset>2222500</wp:posOffset>
                </wp:positionH>
                <wp:positionV relativeFrom="paragraph">
                  <wp:posOffset>105410</wp:posOffset>
                </wp:positionV>
                <wp:extent cx="0" cy="59055"/>
                <wp:effectExtent l="0" t="0" r="25400" b="1714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90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10827" id="Straight_x0020_Connector_x0020_40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pt,8.3pt" to="175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" strokecolor="black [3213]" strokeweight="1pt">
                <v:stroke joinstyle="miter"/>
              </v:line>
            </w:pict>
          </mc:Fallback>
        </mc:AlternateContent>
      </w:r>
      <w:r w:rsidR="00327982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04ADABC" wp14:editId="400DFC69">
                <wp:simplePos x="0" y="0"/>
                <wp:positionH relativeFrom="column">
                  <wp:posOffset>3498850</wp:posOffset>
                </wp:positionH>
                <wp:positionV relativeFrom="paragraph">
                  <wp:posOffset>107950</wp:posOffset>
                </wp:positionV>
                <wp:extent cx="0" cy="59055"/>
                <wp:effectExtent l="0" t="0" r="25400" b="171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90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B608F" id="Straight_x0020_Connector_x0020_34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5pt,8.5pt" to="275.5pt,1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</w:p>
    <w:p w14:paraId="183BD13C" w14:textId="0C3BD21B" w:rsidR="001063E7" w:rsidRDefault="00842DCA" w:rsidP="00FF59A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D311CD6" wp14:editId="50D186C6">
                <wp:simplePos x="0" y="0"/>
                <wp:positionH relativeFrom="column">
                  <wp:posOffset>4051299</wp:posOffset>
                </wp:positionH>
                <wp:positionV relativeFrom="paragraph">
                  <wp:posOffset>338878</wp:posOffset>
                </wp:positionV>
                <wp:extent cx="1519767" cy="1314450"/>
                <wp:effectExtent l="0" t="0" r="55245" b="31750"/>
                <wp:wrapNone/>
                <wp:docPr id="48" name="Left Bra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19767" cy="1314450"/>
                        </a:xfrm>
                        <a:custGeom>
                          <a:avLst/>
                          <a:gdLst>
                            <a:gd name="connsiteX0" fmla="*/ 166370 w 166370"/>
                            <a:gd name="connsiteY0" fmla="*/ 1349375 h 1349375"/>
                            <a:gd name="connsiteX1" fmla="*/ 83185 w 166370"/>
                            <a:gd name="connsiteY1" fmla="*/ 1335511 h 1349375"/>
                            <a:gd name="connsiteX2" fmla="*/ 83185 w 166370"/>
                            <a:gd name="connsiteY2" fmla="*/ 688551 h 1349375"/>
                            <a:gd name="connsiteX3" fmla="*/ 0 w 166370"/>
                            <a:gd name="connsiteY3" fmla="*/ 674687 h 1349375"/>
                            <a:gd name="connsiteX4" fmla="*/ 83185 w 166370"/>
                            <a:gd name="connsiteY4" fmla="*/ 660823 h 1349375"/>
                            <a:gd name="connsiteX5" fmla="*/ 83185 w 166370"/>
                            <a:gd name="connsiteY5" fmla="*/ 13864 h 1349375"/>
                            <a:gd name="connsiteX6" fmla="*/ 166370 w 166370"/>
                            <a:gd name="connsiteY6" fmla="*/ 0 h 1349375"/>
                            <a:gd name="connsiteX7" fmla="*/ 166370 w 166370"/>
                            <a:gd name="connsiteY7" fmla="*/ 1349375 h 1349375"/>
                            <a:gd name="connsiteX0" fmla="*/ 166370 w 166370"/>
                            <a:gd name="connsiteY0" fmla="*/ 1349375 h 1349375"/>
                            <a:gd name="connsiteX1" fmla="*/ 83185 w 166370"/>
                            <a:gd name="connsiteY1" fmla="*/ 1335511 h 1349375"/>
                            <a:gd name="connsiteX2" fmla="*/ 83185 w 166370"/>
                            <a:gd name="connsiteY2" fmla="*/ 688551 h 1349375"/>
                            <a:gd name="connsiteX3" fmla="*/ 0 w 166370"/>
                            <a:gd name="connsiteY3" fmla="*/ 674687 h 1349375"/>
                            <a:gd name="connsiteX4" fmla="*/ 83185 w 166370"/>
                            <a:gd name="connsiteY4" fmla="*/ 660823 h 1349375"/>
                            <a:gd name="connsiteX5" fmla="*/ 83185 w 166370"/>
                            <a:gd name="connsiteY5" fmla="*/ 13864 h 1349375"/>
                            <a:gd name="connsiteX6" fmla="*/ 166370 w 166370"/>
                            <a:gd name="connsiteY6" fmla="*/ 0 h 1349375"/>
                            <a:gd name="connsiteX0" fmla="*/ 166370 w 1206500"/>
                            <a:gd name="connsiteY0" fmla="*/ 1349375 h 1349375"/>
                            <a:gd name="connsiteX1" fmla="*/ 83185 w 1206500"/>
                            <a:gd name="connsiteY1" fmla="*/ 1335511 h 1349375"/>
                            <a:gd name="connsiteX2" fmla="*/ 83185 w 1206500"/>
                            <a:gd name="connsiteY2" fmla="*/ 688551 h 1349375"/>
                            <a:gd name="connsiteX3" fmla="*/ 0 w 1206500"/>
                            <a:gd name="connsiteY3" fmla="*/ 674687 h 1349375"/>
                            <a:gd name="connsiteX4" fmla="*/ 83185 w 1206500"/>
                            <a:gd name="connsiteY4" fmla="*/ 660823 h 1349375"/>
                            <a:gd name="connsiteX5" fmla="*/ 83185 w 1206500"/>
                            <a:gd name="connsiteY5" fmla="*/ 13864 h 1349375"/>
                            <a:gd name="connsiteX6" fmla="*/ 166370 w 1206500"/>
                            <a:gd name="connsiteY6" fmla="*/ 0 h 1349375"/>
                            <a:gd name="connsiteX7" fmla="*/ 166370 w 1206500"/>
                            <a:gd name="connsiteY7" fmla="*/ 1349375 h 1349375"/>
                            <a:gd name="connsiteX0" fmla="*/ 166370 w 1206500"/>
                            <a:gd name="connsiteY0" fmla="*/ 1349375 h 1349375"/>
                            <a:gd name="connsiteX1" fmla="*/ 83185 w 1206500"/>
                            <a:gd name="connsiteY1" fmla="*/ 1335511 h 1349375"/>
                            <a:gd name="connsiteX2" fmla="*/ 83185 w 1206500"/>
                            <a:gd name="connsiteY2" fmla="*/ 688551 h 1349375"/>
                            <a:gd name="connsiteX3" fmla="*/ 0 w 1206500"/>
                            <a:gd name="connsiteY3" fmla="*/ 674687 h 1349375"/>
                            <a:gd name="connsiteX4" fmla="*/ 83185 w 1206500"/>
                            <a:gd name="connsiteY4" fmla="*/ 660823 h 1349375"/>
                            <a:gd name="connsiteX5" fmla="*/ 83185 w 1206500"/>
                            <a:gd name="connsiteY5" fmla="*/ 13864 h 1349375"/>
                            <a:gd name="connsiteX6" fmla="*/ 1206500 w 1206500"/>
                            <a:gd name="connsiteY6" fmla="*/ 0 h 1349375"/>
                            <a:gd name="connsiteX0" fmla="*/ 166370 w 1206500"/>
                            <a:gd name="connsiteY0" fmla="*/ 1349375 h 1349375"/>
                            <a:gd name="connsiteX1" fmla="*/ 83185 w 1206500"/>
                            <a:gd name="connsiteY1" fmla="*/ 1335511 h 1349375"/>
                            <a:gd name="connsiteX2" fmla="*/ 83185 w 1206500"/>
                            <a:gd name="connsiteY2" fmla="*/ 688551 h 1349375"/>
                            <a:gd name="connsiteX3" fmla="*/ 0 w 1206500"/>
                            <a:gd name="connsiteY3" fmla="*/ 674687 h 1349375"/>
                            <a:gd name="connsiteX4" fmla="*/ 83185 w 1206500"/>
                            <a:gd name="connsiteY4" fmla="*/ 660823 h 1349375"/>
                            <a:gd name="connsiteX5" fmla="*/ 83185 w 1206500"/>
                            <a:gd name="connsiteY5" fmla="*/ 13864 h 1349375"/>
                            <a:gd name="connsiteX6" fmla="*/ 166370 w 1206500"/>
                            <a:gd name="connsiteY6" fmla="*/ 0 h 1349375"/>
                            <a:gd name="connsiteX7" fmla="*/ 166370 w 1206500"/>
                            <a:gd name="connsiteY7" fmla="*/ 1349375 h 1349375"/>
                            <a:gd name="connsiteX0" fmla="*/ 166370 w 1206500"/>
                            <a:gd name="connsiteY0" fmla="*/ 1349375 h 1349375"/>
                            <a:gd name="connsiteX1" fmla="*/ 83185 w 1206500"/>
                            <a:gd name="connsiteY1" fmla="*/ 1335511 h 1349375"/>
                            <a:gd name="connsiteX2" fmla="*/ 83185 w 1206500"/>
                            <a:gd name="connsiteY2" fmla="*/ 688551 h 1349375"/>
                            <a:gd name="connsiteX3" fmla="*/ 0 w 1206500"/>
                            <a:gd name="connsiteY3" fmla="*/ 674687 h 1349375"/>
                            <a:gd name="connsiteX4" fmla="*/ 83185 w 1206500"/>
                            <a:gd name="connsiteY4" fmla="*/ 660823 h 1349375"/>
                            <a:gd name="connsiteX5" fmla="*/ 83185 w 1206500"/>
                            <a:gd name="connsiteY5" fmla="*/ 13864 h 1349375"/>
                            <a:gd name="connsiteX6" fmla="*/ 1206500 w 1206500"/>
                            <a:gd name="connsiteY6" fmla="*/ 0 h 1349375"/>
                            <a:gd name="connsiteX0" fmla="*/ 166370 w 558800"/>
                            <a:gd name="connsiteY0" fmla="*/ 1349375 h 1349375"/>
                            <a:gd name="connsiteX1" fmla="*/ 83185 w 558800"/>
                            <a:gd name="connsiteY1" fmla="*/ 1335511 h 1349375"/>
                            <a:gd name="connsiteX2" fmla="*/ 83185 w 558800"/>
                            <a:gd name="connsiteY2" fmla="*/ 688551 h 1349375"/>
                            <a:gd name="connsiteX3" fmla="*/ 0 w 558800"/>
                            <a:gd name="connsiteY3" fmla="*/ 674687 h 1349375"/>
                            <a:gd name="connsiteX4" fmla="*/ 83185 w 558800"/>
                            <a:gd name="connsiteY4" fmla="*/ 660823 h 1349375"/>
                            <a:gd name="connsiteX5" fmla="*/ 83185 w 558800"/>
                            <a:gd name="connsiteY5" fmla="*/ 13864 h 1349375"/>
                            <a:gd name="connsiteX6" fmla="*/ 166370 w 558800"/>
                            <a:gd name="connsiteY6" fmla="*/ 0 h 1349375"/>
                            <a:gd name="connsiteX7" fmla="*/ 166370 w 558800"/>
                            <a:gd name="connsiteY7" fmla="*/ 1349375 h 1349375"/>
                            <a:gd name="connsiteX0" fmla="*/ 166370 w 558800"/>
                            <a:gd name="connsiteY0" fmla="*/ 1349375 h 1349375"/>
                            <a:gd name="connsiteX1" fmla="*/ 83185 w 558800"/>
                            <a:gd name="connsiteY1" fmla="*/ 1335511 h 1349375"/>
                            <a:gd name="connsiteX2" fmla="*/ 83185 w 558800"/>
                            <a:gd name="connsiteY2" fmla="*/ 688551 h 1349375"/>
                            <a:gd name="connsiteX3" fmla="*/ 0 w 558800"/>
                            <a:gd name="connsiteY3" fmla="*/ 674687 h 1349375"/>
                            <a:gd name="connsiteX4" fmla="*/ 83185 w 558800"/>
                            <a:gd name="connsiteY4" fmla="*/ 660823 h 1349375"/>
                            <a:gd name="connsiteX5" fmla="*/ 83185 w 558800"/>
                            <a:gd name="connsiteY5" fmla="*/ 13864 h 1349375"/>
                            <a:gd name="connsiteX6" fmla="*/ 558800 w 558800"/>
                            <a:gd name="connsiteY6" fmla="*/ 15875 h 1349375"/>
                            <a:gd name="connsiteX0" fmla="*/ 166370 w 2979420"/>
                            <a:gd name="connsiteY0" fmla="*/ 1349375 h 1568450"/>
                            <a:gd name="connsiteX1" fmla="*/ 83185 w 2979420"/>
                            <a:gd name="connsiteY1" fmla="*/ 1335511 h 1568450"/>
                            <a:gd name="connsiteX2" fmla="*/ 83185 w 2979420"/>
                            <a:gd name="connsiteY2" fmla="*/ 688551 h 1568450"/>
                            <a:gd name="connsiteX3" fmla="*/ 0 w 2979420"/>
                            <a:gd name="connsiteY3" fmla="*/ 674687 h 1568450"/>
                            <a:gd name="connsiteX4" fmla="*/ 83185 w 2979420"/>
                            <a:gd name="connsiteY4" fmla="*/ 660823 h 1568450"/>
                            <a:gd name="connsiteX5" fmla="*/ 83185 w 2979420"/>
                            <a:gd name="connsiteY5" fmla="*/ 13864 h 1568450"/>
                            <a:gd name="connsiteX6" fmla="*/ 166370 w 2979420"/>
                            <a:gd name="connsiteY6" fmla="*/ 0 h 1568450"/>
                            <a:gd name="connsiteX7" fmla="*/ 166370 w 2979420"/>
                            <a:gd name="connsiteY7" fmla="*/ 1349375 h 1568450"/>
                            <a:gd name="connsiteX0" fmla="*/ 2979420 w 2979420"/>
                            <a:gd name="connsiteY0" fmla="*/ 1568450 h 1568450"/>
                            <a:gd name="connsiteX1" fmla="*/ 83185 w 2979420"/>
                            <a:gd name="connsiteY1" fmla="*/ 1335511 h 1568450"/>
                            <a:gd name="connsiteX2" fmla="*/ 83185 w 2979420"/>
                            <a:gd name="connsiteY2" fmla="*/ 688551 h 1568450"/>
                            <a:gd name="connsiteX3" fmla="*/ 0 w 2979420"/>
                            <a:gd name="connsiteY3" fmla="*/ 674687 h 1568450"/>
                            <a:gd name="connsiteX4" fmla="*/ 83185 w 2979420"/>
                            <a:gd name="connsiteY4" fmla="*/ 660823 h 1568450"/>
                            <a:gd name="connsiteX5" fmla="*/ 83185 w 2979420"/>
                            <a:gd name="connsiteY5" fmla="*/ 13864 h 1568450"/>
                            <a:gd name="connsiteX6" fmla="*/ 558800 w 2979420"/>
                            <a:gd name="connsiteY6" fmla="*/ 15875 h 1568450"/>
                            <a:gd name="connsiteX0" fmla="*/ 166370 w 2979420"/>
                            <a:gd name="connsiteY0" fmla="*/ 1349375 h 1568451"/>
                            <a:gd name="connsiteX1" fmla="*/ 83185 w 2979420"/>
                            <a:gd name="connsiteY1" fmla="*/ 1335511 h 1568451"/>
                            <a:gd name="connsiteX2" fmla="*/ 83185 w 2979420"/>
                            <a:gd name="connsiteY2" fmla="*/ 688551 h 1568451"/>
                            <a:gd name="connsiteX3" fmla="*/ 0 w 2979420"/>
                            <a:gd name="connsiteY3" fmla="*/ 674687 h 1568451"/>
                            <a:gd name="connsiteX4" fmla="*/ 83185 w 2979420"/>
                            <a:gd name="connsiteY4" fmla="*/ 660823 h 1568451"/>
                            <a:gd name="connsiteX5" fmla="*/ 83185 w 2979420"/>
                            <a:gd name="connsiteY5" fmla="*/ 13864 h 1568451"/>
                            <a:gd name="connsiteX6" fmla="*/ 166370 w 2979420"/>
                            <a:gd name="connsiteY6" fmla="*/ 0 h 1568451"/>
                            <a:gd name="connsiteX7" fmla="*/ 166370 w 2979420"/>
                            <a:gd name="connsiteY7" fmla="*/ 1349375 h 1568451"/>
                            <a:gd name="connsiteX0" fmla="*/ 2979420 w 2979420"/>
                            <a:gd name="connsiteY0" fmla="*/ 1568450 h 1568451"/>
                            <a:gd name="connsiteX1" fmla="*/ 95885 w 2979420"/>
                            <a:gd name="connsiteY1" fmla="*/ 1568451 h 1568451"/>
                            <a:gd name="connsiteX2" fmla="*/ 83185 w 2979420"/>
                            <a:gd name="connsiteY2" fmla="*/ 688551 h 1568451"/>
                            <a:gd name="connsiteX3" fmla="*/ 0 w 2979420"/>
                            <a:gd name="connsiteY3" fmla="*/ 674687 h 1568451"/>
                            <a:gd name="connsiteX4" fmla="*/ 83185 w 2979420"/>
                            <a:gd name="connsiteY4" fmla="*/ 660823 h 1568451"/>
                            <a:gd name="connsiteX5" fmla="*/ 83185 w 2979420"/>
                            <a:gd name="connsiteY5" fmla="*/ 13864 h 1568451"/>
                            <a:gd name="connsiteX6" fmla="*/ 558800 w 2979420"/>
                            <a:gd name="connsiteY6" fmla="*/ 15875 h 1568451"/>
                            <a:gd name="connsiteX0" fmla="*/ 166370 w 2979420"/>
                            <a:gd name="connsiteY0" fmla="*/ 1349376 h 1568452"/>
                            <a:gd name="connsiteX1" fmla="*/ 83185 w 2979420"/>
                            <a:gd name="connsiteY1" fmla="*/ 1335512 h 1568452"/>
                            <a:gd name="connsiteX2" fmla="*/ 83185 w 2979420"/>
                            <a:gd name="connsiteY2" fmla="*/ 688552 h 1568452"/>
                            <a:gd name="connsiteX3" fmla="*/ 0 w 2979420"/>
                            <a:gd name="connsiteY3" fmla="*/ 674688 h 1568452"/>
                            <a:gd name="connsiteX4" fmla="*/ 83185 w 2979420"/>
                            <a:gd name="connsiteY4" fmla="*/ 660824 h 1568452"/>
                            <a:gd name="connsiteX5" fmla="*/ 83185 w 2979420"/>
                            <a:gd name="connsiteY5" fmla="*/ 13865 h 1568452"/>
                            <a:gd name="connsiteX6" fmla="*/ 166370 w 2979420"/>
                            <a:gd name="connsiteY6" fmla="*/ 1 h 1568452"/>
                            <a:gd name="connsiteX7" fmla="*/ 166370 w 2979420"/>
                            <a:gd name="connsiteY7" fmla="*/ 1349376 h 1568452"/>
                            <a:gd name="connsiteX0" fmla="*/ 2979420 w 2979420"/>
                            <a:gd name="connsiteY0" fmla="*/ 1568451 h 1568452"/>
                            <a:gd name="connsiteX1" fmla="*/ 95885 w 2979420"/>
                            <a:gd name="connsiteY1" fmla="*/ 1568452 h 1568452"/>
                            <a:gd name="connsiteX2" fmla="*/ 83185 w 2979420"/>
                            <a:gd name="connsiteY2" fmla="*/ 688552 h 1568452"/>
                            <a:gd name="connsiteX3" fmla="*/ 0 w 2979420"/>
                            <a:gd name="connsiteY3" fmla="*/ 674688 h 1568452"/>
                            <a:gd name="connsiteX4" fmla="*/ 83185 w 2979420"/>
                            <a:gd name="connsiteY4" fmla="*/ 660824 h 1568452"/>
                            <a:gd name="connsiteX5" fmla="*/ 83185 w 2979420"/>
                            <a:gd name="connsiteY5" fmla="*/ 13865 h 1568452"/>
                            <a:gd name="connsiteX6" fmla="*/ 352198 w 2979420"/>
                            <a:gd name="connsiteY6" fmla="*/ 0 h 1568452"/>
                            <a:gd name="connsiteX0" fmla="*/ 166370 w 2979420"/>
                            <a:gd name="connsiteY0" fmla="*/ 1349377 h 1568453"/>
                            <a:gd name="connsiteX1" fmla="*/ 83185 w 2979420"/>
                            <a:gd name="connsiteY1" fmla="*/ 1335513 h 1568453"/>
                            <a:gd name="connsiteX2" fmla="*/ 83185 w 2979420"/>
                            <a:gd name="connsiteY2" fmla="*/ 688553 h 1568453"/>
                            <a:gd name="connsiteX3" fmla="*/ 0 w 2979420"/>
                            <a:gd name="connsiteY3" fmla="*/ 674689 h 1568453"/>
                            <a:gd name="connsiteX4" fmla="*/ 83185 w 2979420"/>
                            <a:gd name="connsiteY4" fmla="*/ 660825 h 1568453"/>
                            <a:gd name="connsiteX5" fmla="*/ 83185 w 2979420"/>
                            <a:gd name="connsiteY5" fmla="*/ 13866 h 1568453"/>
                            <a:gd name="connsiteX6" fmla="*/ 166370 w 2979420"/>
                            <a:gd name="connsiteY6" fmla="*/ 2 h 1568453"/>
                            <a:gd name="connsiteX7" fmla="*/ 166370 w 2979420"/>
                            <a:gd name="connsiteY7" fmla="*/ 1349377 h 1568453"/>
                            <a:gd name="connsiteX0" fmla="*/ 2979420 w 2979420"/>
                            <a:gd name="connsiteY0" fmla="*/ 1568452 h 1568453"/>
                            <a:gd name="connsiteX1" fmla="*/ 95885 w 2979420"/>
                            <a:gd name="connsiteY1" fmla="*/ 1568453 h 1568453"/>
                            <a:gd name="connsiteX2" fmla="*/ 83185 w 2979420"/>
                            <a:gd name="connsiteY2" fmla="*/ 688553 h 1568453"/>
                            <a:gd name="connsiteX3" fmla="*/ 0 w 2979420"/>
                            <a:gd name="connsiteY3" fmla="*/ 674689 h 1568453"/>
                            <a:gd name="connsiteX4" fmla="*/ 83185 w 2979420"/>
                            <a:gd name="connsiteY4" fmla="*/ 660825 h 1568453"/>
                            <a:gd name="connsiteX5" fmla="*/ 83185 w 2979420"/>
                            <a:gd name="connsiteY5" fmla="*/ 13866 h 1568453"/>
                            <a:gd name="connsiteX6" fmla="*/ 352198 w 2979420"/>
                            <a:gd name="connsiteY6" fmla="*/ 0 h 1568453"/>
                            <a:gd name="connsiteX0" fmla="*/ 166370 w 2979420"/>
                            <a:gd name="connsiteY0" fmla="*/ 1349378 h 1568454"/>
                            <a:gd name="connsiteX1" fmla="*/ 83185 w 2979420"/>
                            <a:gd name="connsiteY1" fmla="*/ 1335514 h 1568454"/>
                            <a:gd name="connsiteX2" fmla="*/ 83185 w 2979420"/>
                            <a:gd name="connsiteY2" fmla="*/ 688554 h 1568454"/>
                            <a:gd name="connsiteX3" fmla="*/ 0 w 2979420"/>
                            <a:gd name="connsiteY3" fmla="*/ 674690 h 1568454"/>
                            <a:gd name="connsiteX4" fmla="*/ 83185 w 2979420"/>
                            <a:gd name="connsiteY4" fmla="*/ 660826 h 1568454"/>
                            <a:gd name="connsiteX5" fmla="*/ 83185 w 2979420"/>
                            <a:gd name="connsiteY5" fmla="*/ 13867 h 1568454"/>
                            <a:gd name="connsiteX6" fmla="*/ 166370 w 2979420"/>
                            <a:gd name="connsiteY6" fmla="*/ 3 h 1568454"/>
                            <a:gd name="connsiteX7" fmla="*/ 166370 w 2979420"/>
                            <a:gd name="connsiteY7" fmla="*/ 1349378 h 1568454"/>
                            <a:gd name="connsiteX0" fmla="*/ 2979420 w 2979420"/>
                            <a:gd name="connsiteY0" fmla="*/ 1568453 h 1568454"/>
                            <a:gd name="connsiteX1" fmla="*/ 95885 w 2979420"/>
                            <a:gd name="connsiteY1" fmla="*/ 1568454 h 1568454"/>
                            <a:gd name="connsiteX2" fmla="*/ 83185 w 2979420"/>
                            <a:gd name="connsiteY2" fmla="*/ 688554 h 1568454"/>
                            <a:gd name="connsiteX3" fmla="*/ 0 w 2979420"/>
                            <a:gd name="connsiteY3" fmla="*/ 674690 h 1568454"/>
                            <a:gd name="connsiteX4" fmla="*/ 83185 w 2979420"/>
                            <a:gd name="connsiteY4" fmla="*/ 660826 h 1568454"/>
                            <a:gd name="connsiteX5" fmla="*/ 83185 w 2979420"/>
                            <a:gd name="connsiteY5" fmla="*/ 13867 h 1568454"/>
                            <a:gd name="connsiteX6" fmla="*/ 243460 w 2979420"/>
                            <a:gd name="connsiteY6" fmla="*/ 0 h 1568454"/>
                            <a:gd name="connsiteX0" fmla="*/ 166370 w 2979420"/>
                            <a:gd name="connsiteY0" fmla="*/ 1349379 h 1568455"/>
                            <a:gd name="connsiteX1" fmla="*/ 83185 w 2979420"/>
                            <a:gd name="connsiteY1" fmla="*/ 1335515 h 1568455"/>
                            <a:gd name="connsiteX2" fmla="*/ 83185 w 2979420"/>
                            <a:gd name="connsiteY2" fmla="*/ 688555 h 1568455"/>
                            <a:gd name="connsiteX3" fmla="*/ 0 w 2979420"/>
                            <a:gd name="connsiteY3" fmla="*/ 674691 h 1568455"/>
                            <a:gd name="connsiteX4" fmla="*/ 83185 w 2979420"/>
                            <a:gd name="connsiteY4" fmla="*/ 660827 h 1568455"/>
                            <a:gd name="connsiteX5" fmla="*/ 83185 w 2979420"/>
                            <a:gd name="connsiteY5" fmla="*/ 13868 h 1568455"/>
                            <a:gd name="connsiteX6" fmla="*/ 166370 w 2979420"/>
                            <a:gd name="connsiteY6" fmla="*/ 4 h 1568455"/>
                            <a:gd name="connsiteX7" fmla="*/ 166370 w 2979420"/>
                            <a:gd name="connsiteY7" fmla="*/ 1349379 h 1568455"/>
                            <a:gd name="connsiteX0" fmla="*/ 2979420 w 2979420"/>
                            <a:gd name="connsiteY0" fmla="*/ 1568454 h 1568455"/>
                            <a:gd name="connsiteX1" fmla="*/ 95885 w 2979420"/>
                            <a:gd name="connsiteY1" fmla="*/ 1568455 h 1568455"/>
                            <a:gd name="connsiteX2" fmla="*/ 83185 w 2979420"/>
                            <a:gd name="connsiteY2" fmla="*/ 688555 h 1568455"/>
                            <a:gd name="connsiteX3" fmla="*/ 0 w 2979420"/>
                            <a:gd name="connsiteY3" fmla="*/ 674691 h 1568455"/>
                            <a:gd name="connsiteX4" fmla="*/ 83185 w 2979420"/>
                            <a:gd name="connsiteY4" fmla="*/ 660827 h 1568455"/>
                            <a:gd name="connsiteX5" fmla="*/ 83185 w 2979420"/>
                            <a:gd name="connsiteY5" fmla="*/ 13868 h 1568455"/>
                            <a:gd name="connsiteX6" fmla="*/ 243460 w 2979420"/>
                            <a:gd name="connsiteY6" fmla="*/ 0 h 1568455"/>
                            <a:gd name="connsiteX0" fmla="*/ 166370 w 2979420"/>
                            <a:gd name="connsiteY0" fmla="*/ 1349380 h 1568456"/>
                            <a:gd name="connsiteX1" fmla="*/ 83185 w 2979420"/>
                            <a:gd name="connsiteY1" fmla="*/ 1335516 h 1568456"/>
                            <a:gd name="connsiteX2" fmla="*/ 83185 w 2979420"/>
                            <a:gd name="connsiteY2" fmla="*/ 688556 h 1568456"/>
                            <a:gd name="connsiteX3" fmla="*/ 0 w 2979420"/>
                            <a:gd name="connsiteY3" fmla="*/ 674692 h 1568456"/>
                            <a:gd name="connsiteX4" fmla="*/ 83185 w 2979420"/>
                            <a:gd name="connsiteY4" fmla="*/ 660828 h 1568456"/>
                            <a:gd name="connsiteX5" fmla="*/ 83185 w 2979420"/>
                            <a:gd name="connsiteY5" fmla="*/ 13869 h 1568456"/>
                            <a:gd name="connsiteX6" fmla="*/ 166370 w 2979420"/>
                            <a:gd name="connsiteY6" fmla="*/ 5 h 1568456"/>
                            <a:gd name="connsiteX7" fmla="*/ 166370 w 2979420"/>
                            <a:gd name="connsiteY7" fmla="*/ 1349380 h 1568456"/>
                            <a:gd name="connsiteX0" fmla="*/ 2979420 w 2979420"/>
                            <a:gd name="connsiteY0" fmla="*/ 1568455 h 1568456"/>
                            <a:gd name="connsiteX1" fmla="*/ 95885 w 2979420"/>
                            <a:gd name="connsiteY1" fmla="*/ 1568456 h 1568456"/>
                            <a:gd name="connsiteX2" fmla="*/ 83185 w 2979420"/>
                            <a:gd name="connsiteY2" fmla="*/ 688556 h 1568456"/>
                            <a:gd name="connsiteX3" fmla="*/ 0 w 2979420"/>
                            <a:gd name="connsiteY3" fmla="*/ 674692 h 1568456"/>
                            <a:gd name="connsiteX4" fmla="*/ 83185 w 2979420"/>
                            <a:gd name="connsiteY4" fmla="*/ 660828 h 1568456"/>
                            <a:gd name="connsiteX5" fmla="*/ 83185 w 2979420"/>
                            <a:gd name="connsiteY5" fmla="*/ 13869 h 1568456"/>
                            <a:gd name="connsiteX6" fmla="*/ 232586 w 2979420"/>
                            <a:gd name="connsiteY6" fmla="*/ 0 h 1568456"/>
                            <a:gd name="connsiteX0" fmla="*/ 166370 w 2979420"/>
                            <a:gd name="connsiteY0" fmla="*/ 1349375 h 1568451"/>
                            <a:gd name="connsiteX1" fmla="*/ 83185 w 2979420"/>
                            <a:gd name="connsiteY1" fmla="*/ 1335511 h 1568451"/>
                            <a:gd name="connsiteX2" fmla="*/ 83185 w 2979420"/>
                            <a:gd name="connsiteY2" fmla="*/ 688551 h 1568451"/>
                            <a:gd name="connsiteX3" fmla="*/ 0 w 2979420"/>
                            <a:gd name="connsiteY3" fmla="*/ 674687 h 1568451"/>
                            <a:gd name="connsiteX4" fmla="*/ 83185 w 2979420"/>
                            <a:gd name="connsiteY4" fmla="*/ 660823 h 1568451"/>
                            <a:gd name="connsiteX5" fmla="*/ 83185 w 2979420"/>
                            <a:gd name="connsiteY5" fmla="*/ 13864 h 1568451"/>
                            <a:gd name="connsiteX6" fmla="*/ 166370 w 2979420"/>
                            <a:gd name="connsiteY6" fmla="*/ 0 h 1568451"/>
                            <a:gd name="connsiteX7" fmla="*/ 166370 w 2979420"/>
                            <a:gd name="connsiteY7" fmla="*/ 1349375 h 1568451"/>
                            <a:gd name="connsiteX0" fmla="*/ 2979420 w 2979420"/>
                            <a:gd name="connsiteY0" fmla="*/ 1568450 h 1568451"/>
                            <a:gd name="connsiteX1" fmla="*/ 95885 w 2979420"/>
                            <a:gd name="connsiteY1" fmla="*/ 1568451 h 1568451"/>
                            <a:gd name="connsiteX2" fmla="*/ 83185 w 2979420"/>
                            <a:gd name="connsiteY2" fmla="*/ 688551 h 1568451"/>
                            <a:gd name="connsiteX3" fmla="*/ 0 w 2979420"/>
                            <a:gd name="connsiteY3" fmla="*/ 674687 h 1568451"/>
                            <a:gd name="connsiteX4" fmla="*/ 83185 w 2979420"/>
                            <a:gd name="connsiteY4" fmla="*/ 660823 h 1568451"/>
                            <a:gd name="connsiteX5" fmla="*/ 83185 w 2979420"/>
                            <a:gd name="connsiteY5" fmla="*/ 13864 h 1568451"/>
                            <a:gd name="connsiteX6" fmla="*/ 547926 w 2979420"/>
                            <a:gd name="connsiteY6" fmla="*/ 37880 h 1568451"/>
                            <a:gd name="connsiteX0" fmla="*/ 166370 w 2979420"/>
                            <a:gd name="connsiteY0" fmla="*/ 1349376 h 1568452"/>
                            <a:gd name="connsiteX1" fmla="*/ 83185 w 2979420"/>
                            <a:gd name="connsiteY1" fmla="*/ 1335512 h 1568452"/>
                            <a:gd name="connsiteX2" fmla="*/ 83185 w 2979420"/>
                            <a:gd name="connsiteY2" fmla="*/ 688552 h 1568452"/>
                            <a:gd name="connsiteX3" fmla="*/ 0 w 2979420"/>
                            <a:gd name="connsiteY3" fmla="*/ 674688 h 1568452"/>
                            <a:gd name="connsiteX4" fmla="*/ 83185 w 2979420"/>
                            <a:gd name="connsiteY4" fmla="*/ 660824 h 1568452"/>
                            <a:gd name="connsiteX5" fmla="*/ 83185 w 2979420"/>
                            <a:gd name="connsiteY5" fmla="*/ 13865 h 1568452"/>
                            <a:gd name="connsiteX6" fmla="*/ 166370 w 2979420"/>
                            <a:gd name="connsiteY6" fmla="*/ 1 h 1568452"/>
                            <a:gd name="connsiteX7" fmla="*/ 166370 w 2979420"/>
                            <a:gd name="connsiteY7" fmla="*/ 1349376 h 1568452"/>
                            <a:gd name="connsiteX0" fmla="*/ 2979420 w 2979420"/>
                            <a:gd name="connsiteY0" fmla="*/ 1568451 h 1568452"/>
                            <a:gd name="connsiteX1" fmla="*/ 95885 w 2979420"/>
                            <a:gd name="connsiteY1" fmla="*/ 1568452 h 1568452"/>
                            <a:gd name="connsiteX2" fmla="*/ 83185 w 2979420"/>
                            <a:gd name="connsiteY2" fmla="*/ 688552 h 1568452"/>
                            <a:gd name="connsiteX3" fmla="*/ 0 w 2979420"/>
                            <a:gd name="connsiteY3" fmla="*/ 674688 h 1568452"/>
                            <a:gd name="connsiteX4" fmla="*/ 83185 w 2979420"/>
                            <a:gd name="connsiteY4" fmla="*/ 660824 h 1568452"/>
                            <a:gd name="connsiteX5" fmla="*/ 83185 w 2979420"/>
                            <a:gd name="connsiteY5" fmla="*/ 13865 h 1568452"/>
                            <a:gd name="connsiteX6" fmla="*/ 254334 w 2979420"/>
                            <a:gd name="connsiteY6" fmla="*/ 0 h 1568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979420" h="1568452" stroke="0" extrusionOk="0">
                              <a:moveTo>
                                <a:pt x="166370" y="1349376"/>
                              </a:moveTo>
                              <a:cubicBezTo>
                                <a:pt x="120428" y="1349376"/>
                                <a:pt x="83185" y="1343169"/>
                                <a:pt x="83185" y="1335512"/>
                              </a:cubicBezTo>
                              <a:lnTo>
                                <a:pt x="83185" y="688552"/>
                              </a:lnTo>
                              <a:cubicBezTo>
                                <a:pt x="83185" y="680895"/>
                                <a:pt x="45942" y="674688"/>
                                <a:pt x="0" y="674688"/>
                              </a:cubicBezTo>
                              <a:cubicBezTo>
                                <a:pt x="45942" y="674688"/>
                                <a:pt x="83185" y="668481"/>
                                <a:pt x="83185" y="660824"/>
                              </a:cubicBezTo>
                              <a:lnTo>
                                <a:pt x="83185" y="13865"/>
                              </a:lnTo>
                              <a:cubicBezTo>
                                <a:pt x="83185" y="6208"/>
                                <a:pt x="120428" y="1"/>
                                <a:pt x="166370" y="1"/>
                              </a:cubicBezTo>
                              <a:lnTo>
                                <a:pt x="166370" y="1349376"/>
                              </a:lnTo>
                              <a:close/>
                            </a:path>
                            <a:path w="2979420" h="1568452" fill="none">
                              <a:moveTo>
                                <a:pt x="2979420" y="1568451"/>
                              </a:moveTo>
                              <a:lnTo>
                                <a:pt x="95885" y="1568452"/>
                              </a:lnTo>
                              <a:lnTo>
                                <a:pt x="83185" y="688552"/>
                              </a:lnTo>
                              <a:cubicBezTo>
                                <a:pt x="83185" y="680895"/>
                                <a:pt x="45942" y="674688"/>
                                <a:pt x="0" y="674688"/>
                              </a:cubicBezTo>
                              <a:cubicBezTo>
                                <a:pt x="45942" y="674688"/>
                                <a:pt x="83185" y="668481"/>
                                <a:pt x="83185" y="660824"/>
                              </a:cubicBezTo>
                              <a:lnTo>
                                <a:pt x="83185" y="13865"/>
                              </a:lnTo>
                              <a:cubicBezTo>
                                <a:pt x="83185" y="6208"/>
                                <a:pt x="208392" y="0"/>
                                <a:pt x="254334" y="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9D4A" id="Left_x0020_Brace_x0020_24" o:spid="_x0000_s1026" style="position:absolute;margin-left:319pt;margin-top:26.7pt;width:119.65pt;height:103.5pt;rotation:18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79420,15684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" path="m166370,1349376nsc120428,1349376,83185,1343169,83185,1335512l83185,688552c83185,680895,45942,674688,,674688,45942,674688,83185,668481,83185,660824l83185,13865c83185,6208,120428,1,166370,1l166370,1349376xem2979420,1568451nfl95885,1568452,83185,688552c83185,680895,45942,674688,,674688,45942,674688,83185,668481,83185,660824l83185,13865c83185,6208,208392,,254334,0e" filled="f" strokecolor="black [3213]" strokeweight=".5pt">
                <v:stroke joinstyle="miter"/>
                <v:path arrowok="t" o:connecttype="custom" o:connectlocs="1519767,1314449;48910,1314450;42432,577045;0,565426;42432,553807;42432,11620;129733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C780F26" wp14:editId="1366535C">
                <wp:simplePos x="0" y="0"/>
                <wp:positionH relativeFrom="column">
                  <wp:posOffset>3877734</wp:posOffset>
                </wp:positionH>
                <wp:positionV relativeFrom="paragraph">
                  <wp:posOffset>245745</wp:posOffset>
                </wp:positionV>
                <wp:extent cx="141182" cy="158750"/>
                <wp:effectExtent l="25400" t="25400" r="62230" b="444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82" cy="158750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31D3E" id="Rounded_x0020_Rectangle_x0020_51" o:spid="_x0000_s1026" style="position:absolute;margin-left:305.35pt;margin-top:19.35pt;width:11.1pt;height:12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F3503F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5AE24FF" wp14:editId="66AE7ECA">
                <wp:simplePos x="0" y="0"/>
                <wp:positionH relativeFrom="column">
                  <wp:posOffset>5480050</wp:posOffset>
                </wp:positionH>
                <wp:positionV relativeFrom="paragraph">
                  <wp:posOffset>1223645</wp:posOffset>
                </wp:positionV>
                <wp:extent cx="267970" cy="276225"/>
                <wp:effectExtent l="0" t="0" r="0" b="317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07361" w14:textId="77777777" w:rsidR="00E06AFD" w:rsidRPr="00961403" w:rsidRDefault="00E06AFD" w:rsidP="00E06A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E24FF" id="Text_x0020_Box_x0020_49" o:spid="_x0000_s1028" type="#_x0000_t202" style="position:absolute;left:0;text-align:left;margin-left:431.5pt;margin-top:96.35pt;width:21.1pt;height:21.75pt;z-index:2517483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" filled="f" stroked="f">
                <v:textbox>
                  <w:txbxContent>
                    <w:p w14:paraId="4CD07361" w14:textId="77777777" w:rsidR="00E06AFD" w:rsidRPr="00961403" w:rsidRDefault="00E06AFD" w:rsidP="00E06AF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06AFD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85B598" wp14:editId="59A23B0D">
                <wp:simplePos x="0" y="0"/>
                <wp:positionH relativeFrom="column">
                  <wp:posOffset>5476875</wp:posOffset>
                </wp:positionH>
                <wp:positionV relativeFrom="paragraph">
                  <wp:posOffset>596265</wp:posOffset>
                </wp:positionV>
                <wp:extent cx="276225" cy="276225"/>
                <wp:effectExtent l="0" t="0" r="0" b="31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A3B23" w14:textId="77777777" w:rsidR="00E06AFD" w:rsidRPr="00961403" w:rsidRDefault="00E06AFD" w:rsidP="00E06A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B598" id="Text_x0020_Box_x0020_50" o:spid="_x0000_s1029" type="#_x0000_t202" style="position:absolute;left:0;text-align:left;margin-left:431.25pt;margin-top:46.95pt;width:21.75pt;height:21.75pt;z-index:2517504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" filled="f" stroked="f">
                <v:textbox>
                  <w:txbxContent>
                    <w:p w14:paraId="0CCA3B23" w14:textId="77777777" w:rsidR="00E06AFD" w:rsidRPr="00961403" w:rsidRDefault="00E06AFD" w:rsidP="00E06AF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B3EF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66E19D" wp14:editId="6DF7FF17">
                <wp:simplePos x="0" y="0"/>
                <wp:positionH relativeFrom="column">
                  <wp:posOffset>5511165</wp:posOffset>
                </wp:positionH>
                <wp:positionV relativeFrom="paragraph">
                  <wp:posOffset>956945</wp:posOffset>
                </wp:positionV>
                <wp:extent cx="267970" cy="276225"/>
                <wp:effectExtent l="0" t="0" r="0" b="317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DD31F" w14:textId="46422BFD" w:rsidR="006470B7" w:rsidRPr="00961403" w:rsidRDefault="00B8407C" w:rsidP="006470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6E19D" id="Text_x0020_Box_x0020_65" o:spid="_x0000_s1030" type="#_x0000_t202" style="position:absolute;left:0;text-align:left;margin-left:433.95pt;margin-top:75.35pt;width:21.1pt;height:21.75pt;z-index:2516940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" filled="f" stroked="f">
                <v:textbox>
                  <w:txbxContent>
                    <w:p w14:paraId="74DDD31F" w14:textId="46422BFD" w:rsidR="006470B7" w:rsidRPr="00961403" w:rsidRDefault="00B8407C" w:rsidP="006470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42A0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60C0C8" wp14:editId="3F3E2801">
                <wp:simplePos x="0" y="0"/>
                <wp:positionH relativeFrom="column">
                  <wp:posOffset>1987550</wp:posOffset>
                </wp:positionH>
                <wp:positionV relativeFrom="paragraph">
                  <wp:posOffset>93345</wp:posOffset>
                </wp:positionV>
                <wp:extent cx="469900" cy="156633"/>
                <wp:effectExtent l="25400" t="25400" r="63500" b="4699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156633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B7F80" id="Rounded_x0020_Rectangle_x0020_28" o:spid="_x0000_s1026" style="position:absolute;margin-left:156.5pt;margin-top:7.35pt;width:37pt;height:12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E468F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AC4D31" wp14:editId="4F869F7E">
                <wp:simplePos x="0" y="0"/>
                <wp:positionH relativeFrom="column">
                  <wp:posOffset>1450848</wp:posOffset>
                </wp:positionH>
                <wp:positionV relativeFrom="paragraph">
                  <wp:posOffset>1398905</wp:posOffset>
                </wp:positionV>
                <wp:extent cx="1115568" cy="1204595"/>
                <wp:effectExtent l="25400" t="25400" r="53340" b="4000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568" cy="1204595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D588B3" id="Rounded_x0020_Rectangle_x0020_57" o:spid="_x0000_s1026" style="position:absolute;margin-left:114.25pt;margin-top:110.15pt;width:87.85pt;height:9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7D5C1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A287D6" wp14:editId="2B5EA29A">
                <wp:simplePos x="0" y="0"/>
                <wp:positionH relativeFrom="column">
                  <wp:posOffset>3409950</wp:posOffset>
                </wp:positionH>
                <wp:positionV relativeFrom="paragraph">
                  <wp:posOffset>93345</wp:posOffset>
                </wp:positionV>
                <wp:extent cx="165100" cy="158750"/>
                <wp:effectExtent l="25400" t="25400" r="63500" b="4445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A0E2CC" id="Rounded_x0020_Rectangle_x0020_44" o:spid="_x0000_s1026" style="position:absolute;margin-left:268.5pt;margin-top:7.35pt;width:13pt;height: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F7398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040923" wp14:editId="56943BD7">
                <wp:simplePos x="0" y="0"/>
                <wp:positionH relativeFrom="column">
                  <wp:posOffset>1075055</wp:posOffset>
                </wp:positionH>
                <wp:positionV relativeFrom="paragraph">
                  <wp:posOffset>61595</wp:posOffset>
                </wp:positionV>
                <wp:extent cx="267970" cy="276225"/>
                <wp:effectExtent l="0" t="0" r="0" b="317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3C424" w14:textId="621A4BF6" w:rsidR="00816BFE" w:rsidRPr="00961403" w:rsidRDefault="00B840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40923" id="Text_x0020_Box_x0020_61" o:spid="_x0000_s1031" type="#_x0000_t202" style="position:absolute;left:0;text-align:left;margin-left:84.65pt;margin-top:4.85pt;width:21.1pt;height:21.75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" filled="f" stroked="f">
                <v:textbox>
                  <w:txbxContent>
                    <w:p w14:paraId="3D23C424" w14:textId="621A4BF6" w:rsidR="00816BFE" w:rsidRPr="00961403" w:rsidRDefault="00B840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7398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FF9AD6" wp14:editId="1CEBDE92">
                <wp:simplePos x="0" y="0"/>
                <wp:positionH relativeFrom="column">
                  <wp:posOffset>1270000</wp:posOffset>
                </wp:positionH>
                <wp:positionV relativeFrom="paragraph">
                  <wp:posOffset>182245</wp:posOffset>
                </wp:positionV>
                <wp:extent cx="139700" cy="0"/>
                <wp:effectExtent l="0" t="0" r="12700" b="254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701C0" id="Straight_x0020_Connector_x0020_29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pt,14.35pt" to="111pt,1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" strokecolor="black [3213]" strokeweight="1pt">
                <v:stroke joinstyle="miter"/>
              </v:line>
            </w:pict>
          </mc:Fallback>
        </mc:AlternateContent>
      </w:r>
      <w:r w:rsidR="00F7398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A227C4" wp14:editId="6EC751CC">
                <wp:simplePos x="0" y="0"/>
                <wp:positionH relativeFrom="column">
                  <wp:posOffset>1485900</wp:posOffset>
                </wp:positionH>
                <wp:positionV relativeFrom="paragraph">
                  <wp:posOffset>90205</wp:posOffset>
                </wp:positionV>
                <wp:extent cx="205740" cy="180305"/>
                <wp:effectExtent l="25400" t="25400" r="48260" b="48895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80305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3CA28B" id="Rounded_x0020_Rectangle_x0020_55" o:spid="_x0000_s1026" style="position:absolute;margin-left:117pt;margin-top:7.1pt;width:16.2pt;height:1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2B6BE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A9991E" wp14:editId="6F9A024E">
                <wp:simplePos x="0" y="0"/>
                <wp:positionH relativeFrom="column">
                  <wp:posOffset>1073150</wp:posOffset>
                </wp:positionH>
                <wp:positionV relativeFrom="paragraph">
                  <wp:posOffset>1893570</wp:posOffset>
                </wp:positionV>
                <wp:extent cx="267970" cy="276225"/>
                <wp:effectExtent l="0" t="0" r="0" b="317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65610A" w14:textId="5FD6047A" w:rsidR="00816BFE" w:rsidRPr="00961403" w:rsidRDefault="00B8407C" w:rsidP="00816B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9991E" id="Text_x0020_Box_x0020_62" o:spid="_x0000_s1032" type="#_x0000_t202" style="position:absolute;left:0;text-align:left;margin-left:84.5pt;margin-top:149.1pt;width:21.1pt;height:21.7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" filled="f" stroked="f">
                <v:textbox>
                  <w:txbxContent>
                    <w:p w14:paraId="6965610A" w14:textId="5FD6047A" w:rsidR="00816BFE" w:rsidRPr="00961403" w:rsidRDefault="00B8407C" w:rsidP="00816B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B6BE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7DA7D6" wp14:editId="02576CA4">
                <wp:simplePos x="0" y="0"/>
                <wp:positionH relativeFrom="column">
                  <wp:posOffset>1073150</wp:posOffset>
                </wp:positionH>
                <wp:positionV relativeFrom="paragraph">
                  <wp:posOffset>1036320</wp:posOffset>
                </wp:positionV>
                <wp:extent cx="267970" cy="276225"/>
                <wp:effectExtent l="0" t="0" r="0" b="317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121DE" w14:textId="434F158C" w:rsidR="00816BFE" w:rsidRPr="00961403" w:rsidRDefault="00B8407C" w:rsidP="00816B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DA7D6" id="Text_x0020_Box_x0020_63" o:spid="_x0000_s1033" type="#_x0000_t202" style="position:absolute;left:0;text-align:left;margin-left:84.5pt;margin-top:81.6pt;width:21.1pt;height:21.75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" filled="f" stroked="f">
                <v:textbox>
                  <w:txbxContent>
                    <w:p w14:paraId="666121DE" w14:textId="434F158C" w:rsidR="00816BFE" w:rsidRPr="00961403" w:rsidRDefault="00B8407C" w:rsidP="00816B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B6BE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F89824" wp14:editId="6EEF7E42">
                <wp:simplePos x="0" y="0"/>
                <wp:positionH relativeFrom="column">
                  <wp:posOffset>1270000</wp:posOffset>
                </wp:positionH>
                <wp:positionV relativeFrom="paragraph">
                  <wp:posOffset>1166495</wp:posOffset>
                </wp:positionV>
                <wp:extent cx="139700" cy="0"/>
                <wp:effectExtent l="0" t="0" r="12700" b="254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9BEC6D" id="Straight_x0020_Connector_x0020_3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pt,91.85pt" to="111pt,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" strokecolor="black [3213]" strokeweight="1pt">
                <v:stroke joinstyle="miter"/>
              </v:line>
            </w:pict>
          </mc:Fallback>
        </mc:AlternateContent>
      </w:r>
      <w:r w:rsidR="002B6BE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74DB7E" wp14:editId="1A1E691E">
                <wp:simplePos x="0" y="0"/>
                <wp:positionH relativeFrom="column">
                  <wp:posOffset>1477645</wp:posOffset>
                </wp:positionH>
                <wp:positionV relativeFrom="paragraph">
                  <wp:posOffset>1085215</wp:posOffset>
                </wp:positionV>
                <wp:extent cx="405130" cy="202565"/>
                <wp:effectExtent l="25400" t="25400" r="52070" b="5143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202565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BB894E" id="Rounded_x0020_Rectangle_x0020_56" o:spid="_x0000_s1026" style="position:absolute;margin-left:116.35pt;margin-top:85.45pt;width:31.9pt;height:15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F40948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6256A9" wp14:editId="678CE721">
                <wp:simplePos x="0" y="0"/>
                <wp:positionH relativeFrom="column">
                  <wp:posOffset>1270000</wp:posOffset>
                </wp:positionH>
                <wp:positionV relativeFrom="paragraph">
                  <wp:posOffset>2023745</wp:posOffset>
                </wp:positionV>
                <wp:extent cx="139700" cy="0"/>
                <wp:effectExtent l="0" t="0" r="12700" b="254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B9471" id="Straight_x0020_Connector_x0020_31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pt,159.35pt" to="111pt,159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" strokecolor="black [3213]" strokeweight="1pt">
                <v:stroke joinstyle="miter"/>
              </v:line>
            </w:pict>
          </mc:Fallback>
        </mc:AlternateContent>
      </w:r>
      <w:r w:rsidR="00CC0EAC">
        <w:rPr>
          <w:noProof/>
        </w:rPr>
        <w:drawing>
          <wp:inline distT="0" distB="0" distL="0" distR="0" wp14:anchorId="2F66E85A" wp14:editId="066FAB23">
            <wp:extent cx="3895344" cy="2697165"/>
            <wp:effectExtent l="25400" t="25400" r="16510" b="209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ataWholeWindow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344" cy="2697165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AF64625" w14:textId="5FDAD72C" w:rsidR="00F51AF7" w:rsidRPr="00F51AF7" w:rsidRDefault="00F51AF7" w:rsidP="00FF59AE">
      <w:pPr>
        <w:jc w:val="center"/>
        <w:rPr>
          <w:sz w:val="10"/>
          <w:szCs w:val="1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5693"/>
        <w:gridCol w:w="4416"/>
      </w:tblGrid>
      <w:tr w:rsidR="00865E7F" w14:paraId="613CC23A" w14:textId="77777777" w:rsidTr="00151D0B">
        <w:trPr>
          <w:trHeight w:val="1133"/>
        </w:trPr>
        <w:tc>
          <w:tcPr>
            <w:tcW w:w="691" w:type="dxa"/>
            <w:vAlign w:val="center"/>
          </w:tcPr>
          <w:p w14:paraId="233CD2B8" w14:textId="2A013036" w:rsidR="00865E7F" w:rsidRDefault="00865E7F" w:rsidP="001E2E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109" w:type="dxa"/>
            <w:gridSpan w:val="2"/>
            <w:vAlign w:val="center"/>
          </w:tcPr>
          <w:p w14:paraId="6BB766C0" w14:textId="77777777" w:rsidR="00865E7F" w:rsidRPr="00DE2BFE" w:rsidRDefault="00865E7F" w:rsidP="00DE2BF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Reset Session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At any time, click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670BA46" wp14:editId="4546B7A6">
                  <wp:extent cx="164592" cy="164592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qDisconnect3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2"/>
                <w:szCs w:val="22"/>
              </w:rPr>
              <w:t xml:space="preserve">to reset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ParaView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 its initial state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when the program is first started.</w:t>
            </w:r>
          </w:p>
          <w:p w14:paraId="489A4458" w14:textId="662D1CD1" w:rsidR="00865E7F" w:rsidRPr="00826690" w:rsidRDefault="00865E7F" w:rsidP="008812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b/>
                <w:sz w:val="22"/>
                <w:szCs w:val="22"/>
              </w:rPr>
              <w:t>Undo</w:t>
            </w:r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b/>
                <w:sz w:val="22"/>
                <w:szCs w:val="22"/>
              </w:rPr>
              <w:t>Redo</w:t>
            </w:r>
            <w:r>
              <w:rPr>
                <w:rFonts w:ascii="Arial" w:hAnsi="Arial" w:cs="Arial"/>
                <w:sz w:val="22"/>
                <w:szCs w:val="22"/>
              </w:rPr>
              <w:t xml:space="preserve"> buttons </w:t>
            </w:r>
            <w:r w:rsidRPr="006A6AB2">
              <w:rPr>
                <w:rFonts w:ascii="Arial" w:hAnsi="Arial" w:cs="Arial"/>
                <w:sz w:val="10"/>
                <w:szCs w:val="10"/>
              </w:rPr>
              <w:drawing>
                <wp:inline distT="0" distB="0" distL="0" distR="0" wp14:anchorId="3F268ABE" wp14:editId="65A9B630">
                  <wp:extent cx="402336" cy="173736"/>
                  <wp:effectExtent l="0" t="0" r="4445" b="444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33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2"/>
                <w:szCs w:val="22"/>
              </w:rPr>
              <w:t xml:space="preserve"> are also available to undo/redo individual changes.</w:t>
            </w:r>
          </w:p>
        </w:tc>
      </w:tr>
      <w:tr w:rsidR="00865E7F" w14:paraId="68B3480E" w14:textId="77777777" w:rsidTr="00865E7F">
        <w:trPr>
          <w:trHeight w:val="940"/>
        </w:trPr>
        <w:tc>
          <w:tcPr>
            <w:tcW w:w="691" w:type="dxa"/>
            <w:vAlign w:val="center"/>
          </w:tcPr>
          <w:p w14:paraId="254B2CBC" w14:textId="7CE3C1B2" w:rsidR="00855C94" w:rsidRDefault="00855C94" w:rsidP="001E2E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93" w:type="dxa"/>
            <w:vAlign w:val="center"/>
          </w:tcPr>
          <w:p w14:paraId="34F0A79B" w14:textId="77777777" w:rsidR="00855C94" w:rsidRPr="00660019" w:rsidRDefault="00855C94" w:rsidP="00855C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0019">
              <w:rPr>
                <w:rFonts w:ascii="Arial" w:hAnsi="Arial" w:cs="Arial"/>
                <w:b/>
                <w:sz w:val="22"/>
                <w:szCs w:val="22"/>
              </w:rPr>
              <w:t>Open File</w:t>
            </w:r>
          </w:p>
          <w:p w14:paraId="0F5AA6CD" w14:textId="77777777" w:rsidR="00855C94" w:rsidRPr="0015225F" w:rsidRDefault="00855C94" w:rsidP="00855C94">
            <w:pPr>
              <w:rPr>
                <w:rFonts w:ascii="Arial" w:hAnsi="Arial" w:cs="Arial"/>
                <w:sz w:val="22"/>
                <w:szCs w:val="22"/>
              </w:rPr>
            </w:pPr>
            <w:r w:rsidRPr="00660019">
              <w:rPr>
                <w:rFonts w:ascii="Arial" w:hAnsi="Arial" w:cs="Arial"/>
                <w:sz w:val="22"/>
                <w:szCs w:val="22"/>
              </w:rPr>
              <w:t xml:space="preserve">Click the folder icon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3BDB082" wp14:editId="7C099647">
                  <wp:extent cx="164592" cy="164592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qOpen3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60019">
              <w:rPr>
                <w:rFonts w:ascii="Arial" w:hAnsi="Arial" w:cs="Arial"/>
                <w:sz w:val="22"/>
                <w:szCs w:val="22"/>
              </w:rPr>
              <w:t xml:space="preserve">or choose </w:t>
            </w:r>
            <w:r w:rsidRPr="00476435">
              <w:rPr>
                <w:rFonts w:ascii="Arial" w:hAnsi="Arial" w:cs="Arial"/>
                <w:b/>
                <w:sz w:val="22"/>
                <w:szCs w:val="22"/>
              </w:rPr>
              <w:t>File -&gt; Open</w:t>
            </w:r>
            <w:r w:rsidRPr="0066001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Open the file </w:t>
            </w:r>
            <w:r w:rsidRPr="00476435">
              <w:rPr>
                <w:rFonts w:ascii="Arial" w:hAnsi="Arial" w:cs="Arial"/>
                <w:b/>
                <w:sz w:val="22"/>
                <w:szCs w:val="22"/>
              </w:rPr>
              <w:t>can.ex2</w:t>
            </w:r>
            <w:r>
              <w:rPr>
                <w:rFonts w:ascii="Arial" w:hAnsi="Arial" w:cs="Arial"/>
                <w:sz w:val="22"/>
                <w:szCs w:val="22"/>
              </w:rPr>
              <w:t xml:space="preserve"> from the </w:t>
            </w:r>
            <w:r w:rsidRPr="00476435">
              <w:rPr>
                <w:rFonts w:ascii="Arial" w:hAnsi="Arial" w:cs="Arial"/>
                <w:b/>
                <w:sz w:val="22"/>
                <w:szCs w:val="22"/>
              </w:rPr>
              <w:t>Examples</w:t>
            </w:r>
            <w:r>
              <w:rPr>
                <w:rFonts w:ascii="Arial" w:hAnsi="Arial" w:cs="Arial"/>
                <w:sz w:val="22"/>
                <w:szCs w:val="22"/>
              </w:rPr>
              <w:t xml:space="preserve"> directory. Doing so creates a </w:t>
            </w:r>
            <w:r>
              <w:rPr>
                <w:rFonts w:ascii="Arial" w:hAnsi="Arial" w:cs="Arial"/>
                <w:b/>
                <w:sz w:val="22"/>
                <w:szCs w:val="22"/>
              </w:rPr>
              <w:t>file reader</w:t>
            </w:r>
            <w:r>
              <w:rPr>
                <w:rFonts w:ascii="Arial" w:hAnsi="Arial" w:cs="Arial"/>
                <w:sz w:val="22"/>
                <w:szCs w:val="22"/>
              </w:rPr>
              <w:t xml:space="preserve"> in the </w:t>
            </w:r>
            <w:r w:rsidRPr="00451263">
              <w:rPr>
                <w:rFonts w:ascii="Arial" w:hAnsi="Arial" w:cs="Arial"/>
                <w:b/>
                <w:sz w:val="22"/>
                <w:szCs w:val="22"/>
              </w:rPr>
              <w:t>Pipeline Browser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FFFEEA" w14:textId="77777777" w:rsidR="00855C94" w:rsidRPr="00396D3D" w:rsidRDefault="00855C94" w:rsidP="00BB488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4416" w:type="dxa"/>
            <w:vAlign w:val="center"/>
          </w:tcPr>
          <w:p w14:paraId="2AE32FF3" w14:textId="55F27ED1" w:rsidR="00855C94" w:rsidRPr="002C2BAA" w:rsidRDefault="00855C94" w:rsidP="008812D9">
            <w:pPr>
              <w:rPr>
                <w:rFonts w:ascii="Arial" w:hAnsi="Arial" w:cs="Arial"/>
                <w:sz w:val="10"/>
                <w:szCs w:val="10"/>
              </w:rPr>
            </w:pPr>
            <w:r w:rsidRPr="00FD5DC8">
              <w:rPr>
                <w:rFonts w:ascii="Arial" w:hAnsi="Arial" w:cs="Arial"/>
                <w:noProof/>
              </w:rPr>
              <w:drawing>
                <wp:inline distT="0" distB="0" distL="0" distR="0" wp14:anchorId="52F7E89F" wp14:editId="045E3640">
                  <wp:extent cx="1207008" cy="932688"/>
                  <wp:effectExtent l="0" t="0" r="0" b="762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08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E7F" w14:paraId="18DA249C" w14:textId="77777777" w:rsidTr="00865E7F">
        <w:tc>
          <w:tcPr>
            <w:tcW w:w="691" w:type="dxa"/>
            <w:vAlign w:val="center"/>
          </w:tcPr>
          <w:p w14:paraId="32CCACC1" w14:textId="45D698B9" w:rsidR="00564E12" w:rsidRDefault="00B8407C" w:rsidP="001E2E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93" w:type="dxa"/>
            <w:vAlign w:val="center"/>
          </w:tcPr>
          <w:p w14:paraId="74443317" w14:textId="0C6827F9" w:rsidR="00564E12" w:rsidRPr="00660019" w:rsidRDefault="00564E12" w:rsidP="00BB488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0019">
              <w:rPr>
                <w:rFonts w:ascii="Arial" w:hAnsi="Arial" w:cs="Arial"/>
                <w:b/>
                <w:sz w:val="22"/>
                <w:szCs w:val="22"/>
              </w:rPr>
              <w:t xml:space="preserve">Select Data </w:t>
            </w:r>
            <w:r w:rsidR="00F04F10">
              <w:rPr>
                <w:rFonts w:ascii="Arial" w:hAnsi="Arial" w:cs="Arial"/>
                <w:b/>
                <w:sz w:val="22"/>
                <w:szCs w:val="22"/>
              </w:rPr>
              <w:t>Variables</w:t>
            </w:r>
          </w:p>
          <w:p w14:paraId="72F4183D" w14:textId="56AE3AAE" w:rsidR="00564E12" w:rsidRPr="009F008C" w:rsidRDefault="0094232C" w:rsidP="00A446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Before the data </w:t>
            </w:r>
            <w:ins w:id="1" w:author="Moreland, Kenneth" w:date="2016-05-04T13:36:00Z">
              <w:r w:rsidR="00C90E52">
                <w:rPr>
                  <w:rFonts w:ascii="Arial" w:hAnsi="Arial" w:cs="Arial"/>
                  <w:sz w:val="22"/>
                  <w:szCs w:val="22"/>
                </w:rPr>
                <w:t xml:space="preserve">are </w:t>
              </w:r>
            </w:ins>
            <w:r>
              <w:rPr>
                <w:rFonts w:ascii="Arial" w:hAnsi="Arial" w:cs="Arial"/>
                <w:sz w:val="22"/>
                <w:szCs w:val="22"/>
              </w:rPr>
              <w:t>loaded, you can c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hoose which </w:t>
            </w:r>
            <w:r w:rsidR="00F04F10">
              <w:rPr>
                <w:rFonts w:ascii="Arial" w:hAnsi="Arial" w:cs="Arial"/>
                <w:sz w:val="22"/>
                <w:szCs w:val="22"/>
              </w:rPr>
              <w:t>variables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 to load</w:t>
            </w:r>
            <w:r w:rsidR="0045718C">
              <w:rPr>
                <w:rFonts w:ascii="Arial" w:hAnsi="Arial" w:cs="Arial"/>
                <w:sz w:val="22"/>
                <w:szCs w:val="22"/>
              </w:rPr>
              <w:t xml:space="preserve"> in the </w:t>
            </w:r>
            <w:r w:rsidR="0045718C">
              <w:rPr>
                <w:rFonts w:ascii="Arial" w:hAnsi="Arial" w:cs="Arial"/>
                <w:b/>
                <w:sz w:val="22"/>
                <w:szCs w:val="22"/>
              </w:rPr>
              <w:t>Properties</w:t>
            </w:r>
            <w:r w:rsidR="0045718C">
              <w:rPr>
                <w:rFonts w:ascii="Arial" w:hAnsi="Arial" w:cs="Arial"/>
                <w:sz w:val="22"/>
                <w:szCs w:val="22"/>
              </w:rPr>
              <w:t xml:space="preserve"> panel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>. Click the chec</w:t>
            </w:r>
            <w:r w:rsidR="009F008C">
              <w:rPr>
                <w:rFonts w:ascii="Arial" w:hAnsi="Arial" w:cs="Arial"/>
                <w:sz w:val="22"/>
                <w:szCs w:val="22"/>
              </w:rPr>
              <w:t xml:space="preserve">kboxes on the left to select </w:t>
            </w:r>
            <w:r w:rsidR="00173871">
              <w:rPr>
                <w:rFonts w:ascii="Arial" w:hAnsi="Arial" w:cs="Arial"/>
                <w:sz w:val="22"/>
                <w:szCs w:val="22"/>
              </w:rPr>
              <w:t>variables</w:t>
            </w:r>
            <w:r w:rsidR="00E55072">
              <w:rPr>
                <w:rFonts w:ascii="Arial" w:hAnsi="Arial" w:cs="Arial"/>
                <w:sz w:val="22"/>
                <w:szCs w:val="22"/>
              </w:rPr>
              <w:t xml:space="preserve"> that will be loaded or c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>lick the checkbox</w:t>
            </w:r>
            <w:r w:rsidR="00AA1D38">
              <w:rPr>
                <w:rFonts w:ascii="Arial" w:hAnsi="Arial" w:cs="Arial"/>
                <w:sz w:val="22"/>
                <w:szCs w:val="22"/>
              </w:rPr>
              <w:t xml:space="preserve"> next to </w:t>
            </w:r>
            <w:r w:rsidR="00AA1D38" w:rsidRPr="009F008C">
              <w:rPr>
                <w:rFonts w:ascii="Arial" w:hAnsi="Arial" w:cs="Arial"/>
                <w:b/>
                <w:sz w:val="22"/>
                <w:szCs w:val="22"/>
              </w:rPr>
              <w:t>Variables</w:t>
            </w:r>
            <w:r w:rsidR="00AA1D38">
              <w:rPr>
                <w:rFonts w:ascii="Arial" w:hAnsi="Arial" w:cs="Arial"/>
                <w:sz w:val="22"/>
                <w:szCs w:val="22"/>
              </w:rPr>
              <w:t xml:space="preserve"> to select </w:t>
            </w:r>
            <w:r w:rsidR="00173871">
              <w:rPr>
                <w:rFonts w:ascii="Arial" w:hAnsi="Arial" w:cs="Arial"/>
                <w:sz w:val="22"/>
                <w:szCs w:val="22"/>
              </w:rPr>
              <w:t>all variables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>.</w:t>
            </w:r>
            <w:r w:rsidR="009F008C">
              <w:rPr>
                <w:rFonts w:ascii="Arial" w:hAnsi="Arial" w:cs="Arial"/>
                <w:sz w:val="22"/>
                <w:szCs w:val="22"/>
              </w:rPr>
              <w:t xml:space="preserve"> Other </w:t>
            </w:r>
            <w:r w:rsidR="008950A6">
              <w:rPr>
                <w:rFonts w:ascii="Arial" w:hAnsi="Arial" w:cs="Arial"/>
                <w:sz w:val="22"/>
                <w:szCs w:val="22"/>
              </w:rPr>
              <w:t>properties</w:t>
            </w:r>
            <w:r w:rsidR="009F008C">
              <w:rPr>
                <w:rFonts w:ascii="Arial" w:hAnsi="Arial" w:cs="Arial"/>
                <w:sz w:val="22"/>
                <w:szCs w:val="22"/>
              </w:rPr>
              <w:t xml:space="preserve"> can also be changed in this panel</w:t>
            </w:r>
            <w:r w:rsidR="00C405D1">
              <w:rPr>
                <w:rFonts w:ascii="Arial" w:hAnsi="Arial" w:cs="Arial"/>
                <w:sz w:val="22"/>
                <w:szCs w:val="22"/>
              </w:rPr>
              <w:t xml:space="preserve"> as well</w:t>
            </w:r>
            <w:r w:rsidR="009F00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16" w:type="dxa"/>
            <w:vAlign w:val="center"/>
          </w:tcPr>
          <w:p w14:paraId="71DEB728" w14:textId="77777777" w:rsidR="00564E12" w:rsidRPr="00FF59AE" w:rsidRDefault="00564E12" w:rsidP="00564E12">
            <w:pPr>
              <w:rPr>
                <w:rFonts w:ascii="Arial" w:hAnsi="Arial" w:cs="Arial"/>
                <w:sz w:val="10"/>
              </w:rPr>
            </w:pPr>
          </w:p>
          <w:p w14:paraId="4082B822" w14:textId="62B9C46B" w:rsidR="00564E12" w:rsidRDefault="0005374E" w:rsidP="00564E12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8C25212" wp14:editId="7624D49E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269875</wp:posOffset>
                      </wp:positionV>
                      <wp:extent cx="188595" cy="191135"/>
                      <wp:effectExtent l="25400" t="25400" r="40005" b="62865"/>
                      <wp:wrapNone/>
                      <wp:docPr id="45" name="Rounded 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9159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215735" id="Rounded_x0020_Rectangle_x0020_45" o:spid="_x0000_s1026" style="position:absolute;margin-left:4.1pt;margin-top:21.25pt;width:14.85pt;height:15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 w:rsidR="00564E12">
              <w:rPr>
                <w:rFonts w:ascii="Arial" w:hAnsi="Arial" w:cs="Arial"/>
                <w:noProof/>
              </w:rPr>
              <w:drawing>
                <wp:inline distT="0" distB="0" distL="0" distR="0" wp14:anchorId="3E2385B5" wp14:editId="0BB1282C">
                  <wp:extent cx="1993392" cy="1106424"/>
                  <wp:effectExtent l="25400" t="25400" r="13335" b="3683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electDataArray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392" cy="110642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52CEF4" w14:textId="199CE6DA" w:rsidR="00564E12" w:rsidRPr="00FF59AE" w:rsidRDefault="00564E12" w:rsidP="00564E1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65E7F" w14:paraId="734D0A92" w14:textId="77777777" w:rsidTr="00865E7F">
        <w:trPr>
          <w:trHeight w:val="1160"/>
        </w:trPr>
        <w:tc>
          <w:tcPr>
            <w:tcW w:w="691" w:type="dxa"/>
            <w:vAlign w:val="center"/>
          </w:tcPr>
          <w:p w14:paraId="7EA6FB2C" w14:textId="2ABAD861" w:rsidR="00564E12" w:rsidRDefault="00B8407C" w:rsidP="001E2E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693" w:type="dxa"/>
            <w:vAlign w:val="center"/>
          </w:tcPr>
          <w:p w14:paraId="05C893E3" w14:textId="77777777" w:rsidR="007F6042" w:rsidRPr="007F6042" w:rsidRDefault="007F6042" w:rsidP="00BB488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2C50C7D" w14:textId="5AA5DCEC" w:rsidR="00564E12" w:rsidRPr="00660019" w:rsidRDefault="00C90E52" w:rsidP="00BB4887">
            <w:pPr>
              <w:rPr>
                <w:rFonts w:ascii="Arial" w:hAnsi="Arial" w:cs="Arial"/>
                <w:b/>
                <w:sz w:val="22"/>
                <w:szCs w:val="22"/>
              </w:rPr>
            </w:pPr>
            <w:commentRangeStart w:id="2"/>
            <w:ins w:id="3" w:author="Moreland, Kenneth" w:date="2016-05-04T13:36:00Z">
              <w:r>
                <w:rPr>
                  <w:rFonts w:ascii="Arial" w:hAnsi="Arial" w:cs="Arial"/>
                  <w:b/>
                  <w:sz w:val="22"/>
                  <w:szCs w:val="22"/>
                </w:rPr>
                <w:t>Apply</w:t>
              </w:r>
            </w:ins>
            <w:commentRangeEnd w:id="2"/>
            <w:ins w:id="4" w:author="Moreland, Kenneth" w:date="2016-05-04T13:37:00Z">
              <w:r>
                <w:rPr>
                  <w:rStyle w:val="CommentReference"/>
                </w:rPr>
                <w:commentReference w:id="2"/>
              </w:r>
            </w:ins>
            <w:ins w:id="5" w:author="Moreland, Kenneth" w:date="2016-05-04T13:36:00Z">
              <w:r w:rsidRPr="00660019">
                <w:rPr>
                  <w:rFonts w:ascii="Arial" w:hAnsi="Arial" w:cs="Arial"/>
                  <w:b/>
                  <w:sz w:val="22"/>
                  <w:szCs w:val="22"/>
                </w:rPr>
                <w:t xml:space="preserve"> </w:t>
              </w:r>
            </w:ins>
            <w:r w:rsidR="00564E12" w:rsidRPr="00660019"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  <w:p w14:paraId="7ADE242F" w14:textId="058A6152" w:rsidR="00564E12" w:rsidRPr="00660019" w:rsidRDefault="00CE68BC" w:rsidP="009B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Click the </w:t>
            </w:r>
            <w:r w:rsidRPr="00465871">
              <w:rPr>
                <w:rFonts w:ascii="Arial" w:hAnsi="Arial" w:cs="Arial"/>
                <w:b/>
                <w:sz w:val="22"/>
                <w:szCs w:val="22"/>
              </w:rPr>
              <w:t>Apply</w:t>
            </w:r>
            <w:r>
              <w:rPr>
                <w:rFonts w:ascii="Arial" w:hAnsi="Arial" w:cs="Arial"/>
                <w:sz w:val="22"/>
                <w:szCs w:val="22"/>
              </w:rPr>
              <w:t xml:space="preserve"> button to load the data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429B1">
              <w:rPr>
                <w:rFonts w:ascii="Arial" w:hAnsi="Arial" w:cs="Arial"/>
                <w:sz w:val="22"/>
                <w:szCs w:val="22"/>
              </w:rPr>
              <w:t xml:space="preserve">If you change </w:t>
            </w:r>
            <w:r w:rsidR="002439C2">
              <w:rPr>
                <w:rFonts w:ascii="Arial" w:hAnsi="Arial" w:cs="Arial"/>
                <w:sz w:val="22"/>
                <w:szCs w:val="22"/>
              </w:rPr>
              <w:t xml:space="preserve">any </w:t>
            </w:r>
            <w:r w:rsidR="00F64355">
              <w:rPr>
                <w:rFonts w:ascii="Arial" w:hAnsi="Arial" w:cs="Arial"/>
                <w:sz w:val="22"/>
                <w:szCs w:val="22"/>
              </w:rPr>
              <w:t xml:space="preserve">file reader 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>propert</w:t>
            </w:r>
            <w:r w:rsidR="002439C2">
              <w:rPr>
                <w:rFonts w:ascii="Arial" w:hAnsi="Arial" w:cs="Arial"/>
                <w:sz w:val="22"/>
                <w:szCs w:val="22"/>
              </w:rPr>
              <w:t xml:space="preserve">ies, click </w:t>
            </w:r>
            <w:r w:rsidR="002439C2" w:rsidRPr="00465871">
              <w:rPr>
                <w:rFonts w:ascii="Arial" w:hAnsi="Arial" w:cs="Arial"/>
                <w:b/>
                <w:sz w:val="22"/>
                <w:szCs w:val="22"/>
              </w:rPr>
              <w:t>Apply</w:t>
            </w:r>
            <w:r w:rsidR="002439C2">
              <w:rPr>
                <w:rFonts w:ascii="Arial" w:hAnsi="Arial" w:cs="Arial"/>
                <w:sz w:val="22"/>
                <w:szCs w:val="22"/>
              </w:rPr>
              <w:t xml:space="preserve"> to update the visualization.</w:t>
            </w:r>
          </w:p>
          <w:p w14:paraId="03BB3078" w14:textId="27CA11A2" w:rsidR="007F6042" w:rsidRPr="007F6042" w:rsidRDefault="007F6042" w:rsidP="009B17C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16" w:type="dxa"/>
            <w:vAlign w:val="center"/>
          </w:tcPr>
          <w:p w14:paraId="3F3F1D1F" w14:textId="34858AA7" w:rsidR="00564E12" w:rsidRPr="0018122B" w:rsidRDefault="00564E12" w:rsidP="00564E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8667187" wp14:editId="6106B01B">
                  <wp:extent cx="2615184" cy="566928"/>
                  <wp:effectExtent l="25400" t="25400" r="26670" b="177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adData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184" cy="56692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E7F" w14:paraId="1749EABF" w14:textId="77777777" w:rsidTr="00865E7F"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14:paraId="549CEBAB" w14:textId="25D2DA23" w:rsidR="00564E12" w:rsidRDefault="00B8407C" w:rsidP="001E2E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93" w:type="dxa"/>
            <w:tcBorders>
              <w:bottom w:val="single" w:sz="4" w:space="0" w:color="auto"/>
            </w:tcBorders>
            <w:vAlign w:val="center"/>
          </w:tcPr>
          <w:p w14:paraId="4DA24D63" w14:textId="4E6999FE" w:rsidR="00564E12" w:rsidRPr="00660019" w:rsidRDefault="00564E12" w:rsidP="002878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0019">
              <w:rPr>
                <w:rFonts w:ascii="Arial" w:hAnsi="Arial" w:cs="Arial"/>
                <w:b/>
                <w:sz w:val="22"/>
                <w:szCs w:val="22"/>
              </w:rPr>
              <w:t>Interact with 3D View</w:t>
            </w:r>
          </w:p>
          <w:p w14:paraId="68D8B041" w14:textId="6C45FB4E" w:rsidR="004434E5" w:rsidRDefault="004434E5" w:rsidP="00D955EB">
            <w:pPr>
              <w:rPr>
                <w:rFonts w:ascii="Arial" w:hAnsi="Arial" w:cs="Arial"/>
                <w:sz w:val="22"/>
                <w:szCs w:val="22"/>
              </w:rPr>
            </w:pPr>
            <w:r w:rsidRPr="000B39A6">
              <w:rPr>
                <w:rFonts w:ascii="Arial" w:hAnsi="Arial" w:cs="Arial"/>
                <w:b/>
                <w:sz w:val="22"/>
                <w:szCs w:val="22"/>
              </w:rPr>
              <w:t>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797C">
              <w:rPr>
                <w:rFonts w:ascii="Arial" w:hAnsi="Arial" w:cs="Arial"/>
                <w:sz w:val="22"/>
                <w:szCs w:val="22"/>
              </w:rPr>
              <w:t>C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lick </w:t>
            </w:r>
            <w:r w:rsidR="0006797C">
              <w:rPr>
                <w:rFonts w:ascii="Arial" w:hAnsi="Arial" w:cs="Arial"/>
                <w:sz w:val="22"/>
                <w:szCs w:val="22"/>
              </w:rPr>
              <w:t xml:space="preserve">the left mouse button 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and drag to rotate, </w:t>
            </w:r>
            <w:r w:rsidR="000B39A6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>middle mou</w:t>
            </w:r>
            <w:r w:rsidR="00CC574E">
              <w:rPr>
                <w:rFonts w:ascii="Arial" w:hAnsi="Arial" w:cs="Arial"/>
                <w:sz w:val="22"/>
                <w:szCs w:val="22"/>
              </w:rPr>
              <w:t xml:space="preserve">se button to translate, and the scroll wheel or 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>right m</w:t>
            </w:r>
            <w:r w:rsidR="00814560">
              <w:rPr>
                <w:rFonts w:ascii="Arial" w:hAnsi="Arial" w:cs="Arial"/>
                <w:sz w:val="22"/>
                <w:szCs w:val="22"/>
              </w:rPr>
              <w:t>ouse button to zoom</w:t>
            </w:r>
            <w:r w:rsidR="00A95E2C">
              <w:rPr>
                <w:rFonts w:ascii="Arial" w:hAnsi="Arial" w:cs="Arial"/>
                <w:sz w:val="22"/>
                <w:szCs w:val="22"/>
              </w:rPr>
              <w:t>. For one-</w:t>
            </w:r>
            <w:r w:rsidR="00677348">
              <w:rPr>
                <w:rFonts w:ascii="Arial" w:hAnsi="Arial" w:cs="Arial"/>
                <w:sz w:val="22"/>
                <w:szCs w:val="22"/>
              </w:rPr>
              <w:t xml:space="preserve"> or two-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button mice, </w:t>
            </w:r>
            <w:r w:rsidR="00CC574E">
              <w:rPr>
                <w:rFonts w:ascii="Arial" w:hAnsi="Arial" w:cs="Arial"/>
                <w:sz w:val="22"/>
                <w:szCs w:val="22"/>
              </w:rPr>
              <w:t>hold down</w:t>
            </w:r>
            <w:r w:rsidR="00564E12" w:rsidRPr="00660019">
              <w:rPr>
                <w:rFonts w:ascii="Arial" w:hAnsi="Arial" w:cs="Arial"/>
                <w:sz w:val="22"/>
                <w:szCs w:val="22"/>
              </w:rPr>
              <w:t xml:space="preserve"> Shift and </w:t>
            </w:r>
            <w:r w:rsidR="000B39A6" w:rsidRPr="00660019">
              <w:rPr>
                <w:rFonts w:ascii="Arial" w:hAnsi="Arial" w:cs="Arial"/>
                <w:sz w:val="22"/>
                <w:szCs w:val="22"/>
              </w:rPr>
              <w:t xml:space="preserve">Control </w:t>
            </w:r>
            <w:r w:rsidR="000B39A6">
              <w:rPr>
                <w:rStyle w:val="CommentReference"/>
              </w:rPr>
              <w:commentReference w:id="6"/>
            </w:r>
            <w:r w:rsidR="000B39A6" w:rsidRPr="00660019">
              <w:rPr>
                <w:rFonts w:ascii="Arial" w:hAnsi="Arial" w:cs="Arial"/>
                <w:sz w:val="22"/>
                <w:szCs w:val="22"/>
              </w:rPr>
              <w:t>key</w:t>
            </w:r>
            <w:r w:rsidR="000B39A6">
              <w:rPr>
                <w:rFonts w:ascii="Arial" w:hAnsi="Arial" w:cs="Arial"/>
                <w:sz w:val="22"/>
                <w:szCs w:val="22"/>
              </w:rPr>
              <w:t>s while clicking and dragging to tilt, translate, and zoom.</w:t>
            </w:r>
          </w:p>
          <w:p w14:paraId="6D9B7AD9" w14:textId="5BEEA0B4" w:rsidR="00564E12" w:rsidRPr="004D356D" w:rsidRDefault="004434E5" w:rsidP="00D955EB">
            <w:pPr>
              <w:rPr>
                <w:rFonts w:ascii="Arial" w:hAnsi="Arial" w:cs="Arial"/>
              </w:rPr>
            </w:pPr>
            <w:r w:rsidRPr="000B39A6">
              <w:rPr>
                <w:rFonts w:ascii="Arial" w:hAnsi="Arial" w:cs="Arial"/>
                <w:b/>
                <w:sz w:val="22"/>
                <w:szCs w:val="22"/>
              </w:rPr>
              <w:t>b.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147">
              <w:rPr>
                <w:rFonts w:ascii="Arial" w:hAnsi="Arial" w:cs="Arial"/>
                <w:sz w:val="22"/>
                <w:szCs w:val="22"/>
              </w:rPr>
              <w:t>To re</w:t>
            </w:r>
            <w:r w:rsidR="003B3EFA">
              <w:rPr>
                <w:rFonts w:ascii="Arial" w:hAnsi="Arial" w:cs="Arial"/>
                <w:sz w:val="22"/>
                <w:szCs w:val="22"/>
              </w:rPr>
              <w:t>-</w:t>
            </w:r>
            <w:r w:rsidR="00B13147">
              <w:rPr>
                <w:rFonts w:ascii="Arial" w:hAnsi="Arial" w:cs="Arial"/>
                <w:sz w:val="22"/>
                <w:szCs w:val="22"/>
              </w:rPr>
              <w:t xml:space="preserve">center the data in the view, click </w:t>
            </w:r>
            <w:r w:rsidR="00B13147">
              <w:rPr>
                <w:rFonts w:ascii="Arial" w:hAnsi="Arial" w:cs="Arial"/>
                <w:noProof/>
              </w:rPr>
              <w:drawing>
                <wp:inline distT="0" distB="0" distL="0" distR="0" wp14:anchorId="6EC7F33E" wp14:editId="58533D4A">
                  <wp:extent cx="137160" cy="13716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qResetCamera24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14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16" w:type="dxa"/>
            <w:tcBorders>
              <w:bottom w:val="single" w:sz="4" w:space="0" w:color="auto"/>
            </w:tcBorders>
            <w:vAlign w:val="center"/>
          </w:tcPr>
          <w:p w14:paraId="2CD529F4" w14:textId="77777777" w:rsidR="00564E12" w:rsidRPr="003707E1" w:rsidRDefault="00564E12" w:rsidP="00564E12">
            <w:pPr>
              <w:rPr>
                <w:rFonts w:ascii="Arial" w:hAnsi="Arial" w:cs="Arial"/>
                <w:sz w:val="10"/>
                <w:szCs w:val="10"/>
              </w:rPr>
            </w:pPr>
          </w:p>
          <w:p w14:paraId="03429830" w14:textId="4A0A92C5" w:rsidR="00564E12" w:rsidRDefault="00564E12" w:rsidP="00564E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8EFA297" wp14:editId="1B70A2D0">
                  <wp:extent cx="1490472" cy="1042416"/>
                  <wp:effectExtent l="25400" t="25400" r="33655" b="2476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nderView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2" cy="104241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4C1C2" w14:textId="20E96DFF" w:rsidR="00564E12" w:rsidRPr="003707E1" w:rsidRDefault="00564E12" w:rsidP="00564E1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65E7F" w14:paraId="5BC31B9A" w14:textId="77777777" w:rsidTr="00865E7F">
        <w:tc>
          <w:tcPr>
            <w:tcW w:w="691" w:type="dxa"/>
            <w:tcBorders>
              <w:bottom w:val="nil"/>
            </w:tcBorders>
            <w:vAlign w:val="center"/>
          </w:tcPr>
          <w:p w14:paraId="4FA39B32" w14:textId="1FE727C0" w:rsidR="00564E12" w:rsidRPr="001E2EED" w:rsidRDefault="00B8407C" w:rsidP="001E2E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693" w:type="dxa"/>
            <w:tcBorders>
              <w:bottom w:val="nil"/>
            </w:tcBorders>
            <w:vAlign w:val="center"/>
          </w:tcPr>
          <w:p w14:paraId="1569E6C6" w14:textId="2309F25D" w:rsidR="00564E12" w:rsidRPr="0053571C" w:rsidRDefault="00564E12" w:rsidP="00BB488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89B52D2" w14:textId="7C0EFFEA" w:rsidR="00564E12" w:rsidRPr="00660019" w:rsidRDefault="00564E12" w:rsidP="00BB4887">
            <w:pPr>
              <w:rPr>
                <w:rFonts w:ascii="Arial" w:hAnsi="Arial" w:cs="Arial"/>
                <w:sz w:val="22"/>
                <w:szCs w:val="22"/>
              </w:rPr>
            </w:pPr>
            <w:r w:rsidRPr="00660019">
              <w:rPr>
                <w:rFonts w:ascii="Arial" w:hAnsi="Arial" w:cs="Arial"/>
                <w:b/>
                <w:sz w:val="22"/>
                <w:szCs w:val="22"/>
              </w:rPr>
              <w:t>Animate the Data</w:t>
            </w:r>
          </w:p>
          <w:p w14:paraId="1AC6FE44" w14:textId="6B5A9CED" w:rsidR="00564E12" w:rsidRPr="00660019" w:rsidRDefault="00564E12" w:rsidP="008429F7">
            <w:pPr>
              <w:rPr>
                <w:rFonts w:ascii="Arial" w:hAnsi="Arial" w:cs="Arial"/>
                <w:sz w:val="22"/>
                <w:szCs w:val="22"/>
              </w:rPr>
            </w:pPr>
            <w:r w:rsidRPr="00660019">
              <w:rPr>
                <w:rFonts w:ascii="Arial" w:hAnsi="Arial" w:cs="Arial"/>
                <w:sz w:val="22"/>
                <w:szCs w:val="22"/>
              </w:rPr>
              <w:t xml:space="preserve">Press the play button and watch the can get crushed. Other buttons enable moving to different </w:t>
            </w:r>
            <w:proofErr w:type="spellStart"/>
            <w:r w:rsidRPr="00660019">
              <w:rPr>
                <w:rFonts w:ascii="Arial" w:hAnsi="Arial" w:cs="Arial"/>
                <w:sz w:val="22"/>
                <w:szCs w:val="22"/>
              </w:rPr>
              <w:t>timesteps</w:t>
            </w:r>
            <w:proofErr w:type="spellEnd"/>
            <w:r w:rsidRPr="0066001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BF6EDE" w14:textId="6B65CB44" w:rsidR="00564E12" w:rsidRPr="0053571C" w:rsidRDefault="00564E12" w:rsidP="008429F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416" w:type="dxa"/>
            <w:tcBorders>
              <w:bottom w:val="nil"/>
            </w:tcBorders>
            <w:vAlign w:val="center"/>
          </w:tcPr>
          <w:p w14:paraId="2C9643C3" w14:textId="3C251E22" w:rsidR="00564E12" w:rsidRPr="00FF59AE" w:rsidRDefault="00564E12" w:rsidP="00564E12">
            <w:pPr>
              <w:rPr>
                <w:rFonts w:ascii="Arial" w:hAnsi="Arial" w:cs="Arial"/>
                <w:sz w:val="10"/>
                <w:szCs w:val="10"/>
              </w:rPr>
            </w:pPr>
          </w:p>
          <w:p w14:paraId="05E54B28" w14:textId="7701D0EB" w:rsidR="00564E12" w:rsidRDefault="000A4666" w:rsidP="00564E12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70EA413" wp14:editId="59D04980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28575</wp:posOffset>
                      </wp:positionV>
                      <wp:extent cx="235585" cy="245110"/>
                      <wp:effectExtent l="25400" t="25400" r="43815" b="5969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585" cy="245110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D9CC2C" id="Rounded_x0020_Rectangle_x0020_2" o:spid="_x0000_s1026" style="position:absolute;margin-left:53.6pt;margin-top:2.25pt;width:18.55pt;height:19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 w:rsidR="00564E12">
              <w:rPr>
                <w:rFonts w:ascii="Arial" w:hAnsi="Arial" w:cs="Arial"/>
                <w:noProof/>
              </w:rPr>
              <w:drawing>
                <wp:inline distT="0" distB="0" distL="0" distR="0" wp14:anchorId="5D7D0A7E" wp14:editId="10FD0DFD">
                  <wp:extent cx="1956816" cy="329184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imationControls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816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0CF296" w14:textId="22E59B21" w:rsidR="00564E12" w:rsidRPr="00FF59AE" w:rsidRDefault="00564E12" w:rsidP="00564E1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397B66CE" w14:textId="727EE6CE" w:rsidR="001821AD" w:rsidRDefault="008772DB" w:rsidP="00E741EA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584DB9" wp14:editId="29D7096B">
                <wp:simplePos x="0" y="0"/>
                <wp:positionH relativeFrom="column">
                  <wp:posOffset>1473200</wp:posOffset>
                </wp:positionH>
                <wp:positionV relativeFrom="paragraph">
                  <wp:posOffset>1371600</wp:posOffset>
                </wp:positionV>
                <wp:extent cx="1181100" cy="838200"/>
                <wp:effectExtent l="25400" t="25400" r="63500" b="5080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38200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BAC958" id="Rounded_x0020_Rectangle_x0020_14" o:spid="_x0000_s1026" style="position:absolute;margin-left:116pt;margin-top:108pt;width:93pt;height:6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497B0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9C27BA" wp14:editId="0F8AE2FC">
                <wp:simplePos x="0" y="0"/>
                <wp:positionH relativeFrom="column">
                  <wp:posOffset>1053465</wp:posOffset>
                </wp:positionH>
                <wp:positionV relativeFrom="paragraph">
                  <wp:posOffset>1009650</wp:posOffset>
                </wp:positionV>
                <wp:extent cx="267970" cy="276225"/>
                <wp:effectExtent l="0" t="0" r="0" b="31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83812" w14:textId="56EABBAC" w:rsidR="00E02D5E" w:rsidRPr="00961403" w:rsidRDefault="00B8407C" w:rsidP="00E02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C27BA" id="Text_x0020_Box_x0020_23" o:spid="_x0000_s1034" type="#_x0000_t202" style="position:absolute;left:0;text-align:left;margin-left:82.95pt;margin-top:79.5pt;width:21.1pt;height:21.75pt;z-index:2517104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" filled="f" stroked="f">
                <v:textbox>
                  <w:txbxContent>
                    <w:p w14:paraId="60E83812" w14:textId="56EABBAC" w:rsidR="00E02D5E" w:rsidRPr="00961403" w:rsidRDefault="00B8407C" w:rsidP="00E02D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B606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55CF36" wp14:editId="247ADE57">
                <wp:simplePos x="0" y="0"/>
                <wp:positionH relativeFrom="column">
                  <wp:posOffset>1085850</wp:posOffset>
                </wp:positionH>
                <wp:positionV relativeFrom="paragraph">
                  <wp:posOffset>131445</wp:posOffset>
                </wp:positionV>
                <wp:extent cx="267970" cy="276225"/>
                <wp:effectExtent l="0" t="0" r="0" b="31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286D3" w14:textId="1BBB4E65" w:rsidR="00E02D5E" w:rsidRPr="00961403" w:rsidRDefault="00B8407C" w:rsidP="00E02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5CF36" id="Text_x0020_Box_x0020_19" o:spid="_x0000_s1035" type="#_x0000_t202" style="position:absolute;left:0;text-align:left;margin-left:85.5pt;margin-top:10.35pt;width:21.1pt;height:21.75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" filled="f" stroked="f">
                <v:textbox>
                  <w:txbxContent>
                    <w:p w14:paraId="5DC286D3" w14:textId="1BBB4E65" w:rsidR="00E02D5E" w:rsidRPr="00961403" w:rsidRDefault="00B8407C" w:rsidP="00E02D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DB606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C7F09D4" wp14:editId="428DC0F6">
                <wp:simplePos x="0" y="0"/>
                <wp:positionH relativeFrom="column">
                  <wp:posOffset>1289050</wp:posOffset>
                </wp:positionH>
                <wp:positionV relativeFrom="paragraph">
                  <wp:posOffset>266700</wp:posOffset>
                </wp:positionV>
                <wp:extent cx="139700" cy="0"/>
                <wp:effectExtent l="0" t="0" r="12700" b="254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34CE9" id="Straight_x0020_Connector_x0020_41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5pt,21pt" to="112.5pt,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" strokecolor="black [3213]" strokeweight="1pt">
                <v:stroke joinstyle="miter"/>
              </v:line>
            </w:pict>
          </mc:Fallback>
        </mc:AlternateContent>
      </w:r>
      <w:r w:rsidR="009861D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AC53546" wp14:editId="19AB6B3E">
                <wp:simplePos x="0" y="0"/>
                <wp:positionH relativeFrom="column">
                  <wp:posOffset>1114425</wp:posOffset>
                </wp:positionH>
                <wp:positionV relativeFrom="paragraph">
                  <wp:posOffset>1344295</wp:posOffset>
                </wp:positionV>
                <wp:extent cx="276225" cy="276225"/>
                <wp:effectExtent l="0" t="0" r="0" b="31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7CD41" w14:textId="117792CF" w:rsidR="00157E2C" w:rsidRPr="00961403" w:rsidRDefault="00157E2C" w:rsidP="00157E2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53546" id="Text_x0020_Box_x0020_27" o:spid="_x0000_s1036" type="#_x0000_t202" style="position:absolute;left:0;text-align:left;margin-left:87.75pt;margin-top:105.85pt;width:21.75pt;height:21.75pt;z-index:2517176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" filled="f" stroked="f">
                <v:textbox>
                  <w:txbxContent>
                    <w:p w14:paraId="6C57CD41" w14:textId="117792CF" w:rsidR="00157E2C" w:rsidRPr="00961403" w:rsidRDefault="00157E2C" w:rsidP="00157E2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861D9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310C44C" wp14:editId="38349997">
                <wp:simplePos x="0" y="0"/>
                <wp:positionH relativeFrom="column">
                  <wp:posOffset>1118870</wp:posOffset>
                </wp:positionH>
                <wp:positionV relativeFrom="paragraph">
                  <wp:posOffset>636270</wp:posOffset>
                </wp:positionV>
                <wp:extent cx="267970" cy="276225"/>
                <wp:effectExtent l="0" t="0" r="0" b="31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C47F5" w14:textId="1FC9881D" w:rsidR="0022411E" w:rsidRPr="00961403" w:rsidRDefault="0022411E" w:rsidP="002241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C44C" id="Text_x0020_Box_x0020_26" o:spid="_x0000_s1037" type="#_x0000_t202" style="position:absolute;left:0;text-align:left;margin-left:88.1pt;margin-top:50.1pt;width:21.1pt;height:21.75pt;z-index:2517155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" filled="f" stroked="f">
                <v:textbox>
                  <w:txbxContent>
                    <w:p w14:paraId="600C47F5" w14:textId="1FC9881D" w:rsidR="0022411E" w:rsidRPr="00961403" w:rsidRDefault="0022411E" w:rsidP="0022411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04CC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40695A" wp14:editId="41D95568">
                <wp:simplePos x="0" y="0"/>
                <wp:positionH relativeFrom="column">
                  <wp:posOffset>2476500</wp:posOffset>
                </wp:positionH>
                <wp:positionV relativeFrom="paragraph">
                  <wp:posOffset>425451</wp:posOffset>
                </wp:positionV>
                <wp:extent cx="155575" cy="114300"/>
                <wp:effectExtent l="25400" t="25400" r="47625" b="6350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14300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36CA1C" id="Rounded_x0020_Rectangle_x0020_13" o:spid="_x0000_s1026" style="position:absolute;margin-left:195pt;margin-top:33.5pt;width:12.25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604C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100F1E" wp14:editId="0E695E09">
                <wp:simplePos x="0" y="0"/>
                <wp:positionH relativeFrom="column">
                  <wp:posOffset>1473200</wp:posOffset>
                </wp:positionH>
                <wp:positionV relativeFrom="paragraph">
                  <wp:posOffset>234950</wp:posOffset>
                </wp:positionV>
                <wp:extent cx="1447800" cy="158750"/>
                <wp:effectExtent l="25400" t="25400" r="50800" b="444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58750"/>
                        </a:xfrm>
                        <a:prstGeom prst="roundRect">
                          <a:avLst/>
                        </a:prstGeom>
                        <a:noFill/>
                        <a:ln w="19050" cmpd="sng">
                          <a:solidFill>
                            <a:srgbClr val="FF7F00"/>
                          </a:solidFill>
                          <a:prstDash val="sysDash"/>
                        </a:ln>
                        <a:effectLst>
                          <a:outerShdw blurRad="12700" dist="12700" dir="390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B039BB" id="Rounded_x0020_Rectangle_x0020_12" o:spid="_x0000_s1026" style="position:absolute;margin-left:116pt;margin-top:18.5pt;width:114pt;height:1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" filled="f" strokecolor="#ff7f00" strokeweight="1.5pt">
                <v:stroke dashstyle="3 1" joinstyle="miter"/>
                <v:shadow on="t" opacity="28270f" mv:blur="12700f" offset="5367emu,11510emu"/>
              </v:roundrect>
            </w:pict>
          </mc:Fallback>
        </mc:AlternateContent>
      </w:r>
      <w:r w:rsidR="00A371D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698C95" wp14:editId="249EEDEE">
                <wp:simplePos x="0" y="0"/>
                <wp:positionH relativeFrom="column">
                  <wp:posOffset>1270000</wp:posOffset>
                </wp:positionH>
                <wp:positionV relativeFrom="paragraph">
                  <wp:posOffset>457200</wp:posOffset>
                </wp:positionV>
                <wp:extent cx="1206500" cy="1349375"/>
                <wp:effectExtent l="50800" t="0" r="38100" b="22225"/>
                <wp:wrapNone/>
                <wp:docPr id="3" name="Left Bra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1349375"/>
                        </a:xfrm>
                        <a:custGeom>
                          <a:avLst/>
                          <a:gdLst>
                            <a:gd name="connsiteX0" fmla="*/ 166370 w 166370"/>
                            <a:gd name="connsiteY0" fmla="*/ 1349375 h 1349375"/>
                            <a:gd name="connsiteX1" fmla="*/ 83185 w 166370"/>
                            <a:gd name="connsiteY1" fmla="*/ 1335511 h 1349375"/>
                            <a:gd name="connsiteX2" fmla="*/ 83185 w 166370"/>
                            <a:gd name="connsiteY2" fmla="*/ 688551 h 1349375"/>
                            <a:gd name="connsiteX3" fmla="*/ 0 w 166370"/>
                            <a:gd name="connsiteY3" fmla="*/ 674687 h 1349375"/>
                            <a:gd name="connsiteX4" fmla="*/ 83185 w 166370"/>
                            <a:gd name="connsiteY4" fmla="*/ 660823 h 1349375"/>
                            <a:gd name="connsiteX5" fmla="*/ 83185 w 166370"/>
                            <a:gd name="connsiteY5" fmla="*/ 13864 h 1349375"/>
                            <a:gd name="connsiteX6" fmla="*/ 166370 w 166370"/>
                            <a:gd name="connsiteY6" fmla="*/ 0 h 1349375"/>
                            <a:gd name="connsiteX7" fmla="*/ 166370 w 166370"/>
                            <a:gd name="connsiteY7" fmla="*/ 1349375 h 1349375"/>
                            <a:gd name="connsiteX0" fmla="*/ 166370 w 166370"/>
                            <a:gd name="connsiteY0" fmla="*/ 1349375 h 1349375"/>
                            <a:gd name="connsiteX1" fmla="*/ 83185 w 166370"/>
                            <a:gd name="connsiteY1" fmla="*/ 1335511 h 1349375"/>
                            <a:gd name="connsiteX2" fmla="*/ 83185 w 166370"/>
                            <a:gd name="connsiteY2" fmla="*/ 688551 h 1349375"/>
                            <a:gd name="connsiteX3" fmla="*/ 0 w 166370"/>
                            <a:gd name="connsiteY3" fmla="*/ 674687 h 1349375"/>
                            <a:gd name="connsiteX4" fmla="*/ 83185 w 166370"/>
                            <a:gd name="connsiteY4" fmla="*/ 660823 h 1349375"/>
                            <a:gd name="connsiteX5" fmla="*/ 83185 w 166370"/>
                            <a:gd name="connsiteY5" fmla="*/ 13864 h 1349375"/>
                            <a:gd name="connsiteX6" fmla="*/ 166370 w 166370"/>
                            <a:gd name="connsiteY6" fmla="*/ 0 h 1349375"/>
                            <a:gd name="connsiteX0" fmla="*/ 166370 w 1206500"/>
                            <a:gd name="connsiteY0" fmla="*/ 1349375 h 1349375"/>
                            <a:gd name="connsiteX1" fmla="*/ 83185 w 1206500"/>
                            <a:gd name="connsiteY1" fmla="*/ 1335511 h 1349375"/>
                            <a:gd name="connsiteX2" fmla="*/ 83185 w 1206500"/>
                            <a:gd name="connsiteY2" fmla="*/ 688551 h 1349375"/>
                            <a:gd name="connsiteX3" fmla="*/ 0 w 1206500"/>
                            <a:gd name="connsiteY3" fmla="*/ 674687 h 1349375"/>
                            <a:gd name="connsiteX4" fmla="*/ 83185 w 1206500"/>
                            <a:gd name="connsiteY4" fmla="*/ 660823 h 1349375"/>
                            <a:gd name="connsiteX5" fmla="*/ 83185 w 1206500"/>
                            <a:gd name="connsiteY5" fmla="*/ 13864 h 1349375"/>
                            <a:gd name="connsiteX6" fmla="*/ 166370 w 1206500"/>
                            <a:gd name="connsiteY6" fmla="*/ 0 h 1349375"/>
                            <a:gd name="connsiteX7" fmla="*/ 166370 w 1206500"/>
                            <a:gd name="connsiteY7" fmla="*/ 1349375 h 1349375"/>
                            <a:gd name="connsiteX0" fmla="*/ 166370 w 1206500"/>
                            <a:gd name="connsiteY0" fmla="*/ 1349375 h 1349375"/>
                            <a:gd name="connsiteX1" fmla="*/ 83185 w 1206500"/>
                            <a:gd name="connsiteY1" fmla="*/ 1335511 h 1349375"/>
                            <a:gd name="connsiteX2" fmla="*/ 83185 w 1206500"/>
                            <a:gd name="connsiteY2" fmla="*/ 688551 h 1349375"/>
                            <a:gd name="connsiteX3" fmla="*/ 0 w 1206500"/>
                            <a:gd name="connsiteY3" fmla="*/ 674687 h 1349375"/>
                            <a:gd name="connsiteX4" fmla="*/ 83185 w 1206500"/>
                            <a:gd name="connsiteY4" fmla="*/ 660823 h 1349375"/>
                            <a:gd name="connsiteX5" fmla="*/ 83185 w 1206500"/>
                            <a:gd name="connsiteY5" fmla="*/ 13864 h 1349375"/>
                            <a:gd name="connsiteX6" fmla="*/ 1206500 w 1206500"/>
                            <a:gd name="connsiteY6" fmla="*/ 0 h 1349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06500" h="1349375" stroke="0" extrusionOk="0">
                              <a:moveTo>
                                <a:pt x="166370" y="1349375"/>
                              </a:moveTo>
                              <a:cubicBezTo>
                                <a:pt x="120428" y="1349375"/>
                                <a:pt x="83185" y="1343168"/>
                                <a:pt x="83185" y="1335511"/>
                              </a:cubicBezTo>
                              <a:lnTo>
                                <a:pt x="83185" y="688551"/>
                              </a:lnTo>
                              <a:cubicBezTo>
                                <a:pt x="83185" y="680894"/>
                                <a:pt x="45942" y="674687"/>
                                <a:pt x="0" y="674687"/>
                              </a:cubicBezTo>
                              <a:cubicBezTo>
                                <a:pt x="45942" y="674687"/>
                                <a:pt x="83185" y="668480"/>
                                <a:pt x="83185" y="660823"/>
                              </a:cubicBezTo>
                              <a:lnTo>
                                <a:pt x="83185" y="13864"/>
                              </a:lnTo>
                              <a:cubicBezTo>
                                <a:pt x="83185" y="6207"/>
                                <a:pt x="120428" y="0"/>
                                <a:pt x="166370" y="0"/>
                              </a:cubicBezTo>
                              <a:lnTo>
                                <a:pt x="166370" y="1349375"/>
                              </a:lnTo>
                              <a:close/>
                            </a:path>
                            <a:path w="1206500" h="1349375" fill="none">
                              <a:moveTo>
                                <a:pt x="166370" y="1349375"/>
                              </a:moveTo>
                              <a:cubicBezTo>
                                <a:pt x="120428" y="1349375"/>
                                <a:pt x="83185" y="1343168"/>
                                <a:pt x="83185" y="1335511"/>
                              </a:cubicBezTo>
                              <a:lnTo>
                                <a:pt x="83185" y="688551"/>
                              </a:lnTo>
                              <a:cubicBezTo>
                                <a:pt x="83185" y="680894"/>
                                <a:pt x="45942" y="674687"/>
                                <a:pt x="0" y="674687"/>
                              </a:cubicBezTo>
                              <a:cubicBezTo>
                                <a:pt x="45942" y="674687"/>
                                <a:pt x="83185" y="668480"/>
                                <a:pt x="83185" y="660823"/>
                              </a:cubicBezTo>
                              <a:lnTo>
                                <a:pt x="83185" y="13864"/>
                              </a:lnTo>
                              <a:cubicBezTo>
                                <a:pt x="83185" y="6207"/>
                                <a:pt x="1160558" y="0"/>
                                <a:pt x="1206500" y="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92319D" id="Left_x0020_Brace_x0020_24" o:spid="_x0000_s1026" style="position:absolute;margin-left:100pt;margin-top:36pt;width:95pt;height:106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06500,13493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" path="m166370,1349375nsc120428,1349375,83185,1343168,83185,1335511l83185,688551c83185,680894,45942,674687,,674687,45942,674687,83185,668480,83185,660823l83185,13864c83185,6207,120428,,166370,0l166370,1349375xem166370,1349375nfc120428,1349375,83185,1343168,83185,1335511l83185,688551c83185,680894,45942,674687,,674687,45942,674687,83185,668480,83185,660823l83185,13864c83185,6207,1160558,,1206500,0e" filled="f" strokecolor="black [3213]" strokeweight=".5pt">
                <v:stroke joinstyle="miter"/>
                <v:path arrowok="t" o:connecttype="custom" o:connectlocs="166370,1349375;83185,1335511;83185,688551;0,674687;83185,660823;83185,13864;1206500,0" o:connectangles="0,0,0,0,0,0,0"/>
              </v:shape>
            </w:pict>
          </mc:Fallback>
        </mc:AlternateContent>
      </w:r>
      <w:r w:rsidR="001821AD">
        <w:rPr>
          <w:noProof/>
        </w:rPr>
        <w:drawing>
          <wp:inline distT="0" distB="0" distL="0" distR="0" wp14:anchorId="567AF390" wp14:editId="3A2BF2D9">
            <wp:extent cx="3899535" cy="2700067"/>
            <wp:effectExtent l="25400" t="25400" r="37465" b="177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lyphWholeWindow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5627" cy="2718133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57A3E19" w14:textId="77777777" w:rsidR="001821AD" w:rsidRPr="00E0692A" w:rsidRDefault="001821AD" w:rsidP="001821AD">
      <w:pPr>
        <w:jc w:val="center"/>
        <w:rPr>
          <w:rFonts w:ascii="Arial" w:hAnsi="Arial" w:cs="Arial"/>
          <w:sz w:val="10"/>
          <w:szCs w:val="1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4623"/>
        <w:gridCol w:w="5457"/>
      </w:tblGrid>
      <w:tr w:rsidR="0065086A" w14:paraId="2BF86735" w14:textId="77777777" w:rsidTr="0065086A">
        <w:tc>
          <w:tcPr>
            <w:tcW w:w="720" w:type="dxa"/>
            <w:vAlign w:val="center"/>
          </w:tcPr>
          <w:p w14:paraId="4EFE3CB9" w14:textId="2BDAF19E" w:rsidR="0065086A" w:rsidRDefault="00B8407C" w:rsidP="00650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623" w:type="dxa"/>
            <w:vAlign w:val="center"/>
          </w:tcPr>
          <w:p w14:paraId="686A2F27" w14:textId="77777777" w:rsidR="00CA2DEE" w:rsidRPr="00CA2DEE" w:rsidRDefault="00CA2DEE" w:rsidP="005A6F9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6160F58" w14:textId="6EFAFADD" w:rsidR="0065086A" w:rsidRPr="00885067" w:rsidRDefault="004A2A97" w:rsidP="005A6F9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Apply a Color Map to a Variable</w:t>
            </w:r>
          </w:p>
          <w:p w14:paraId="4C9FE41B" w14:textId="2B256C9E" w:rsidR="0065086A" w:rsidRPr="00885067" w:rsidRDefault="004A2A97" w:rsidP="005A6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Click on the </w:t>
            </w:r>
            <w:r w:rsidR="001E609C">
              <w:rPr>
                <w:rFonts w:ascii="Arial" w:hAnsi="Arial" w:cs="Arial"/>
                <w:sz w:val="22"/>
                <w:szCs w:val="22"/>
              </w:rPr>
              <w:t xml:space="preserve">drop-down </w:t>
            </w:r>
            <w:commentRangeStart w:id="7"/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menu </w:t>
            </w:r>
            <w:commentRangeEnd w:id="7"/>
            <w:r w:rsidR="00C90E52">
              <w:rPr>
                <w:rStyle w:val="CommentReference"/>
              </w:rPr>
              <w:commentReference w:id="7"/>
            </w:r>
            <w:r w:rsidR="005A18E1">
              <w:rPr>
                <w:rFonts w:ascii="Arial" w:hAnsi="Arial" w:cs="Arial"/>
                <w:sz w:val="22"/>
                <w:szCs w:val="22"/>
              </w:rPr>
              <w:t xml:space="preserve">in the </w:t>
            </w:r>
            <w:r w:rsidR="00A22855">
              <w:rPr>
                <w:rFonts w:ascii="Arial" w:hAnsi="Arial" w:cs="Arial"/>
                <w:b/>
                <w:sz w:val="22"/>
                <w:szCs w:val="22"/>
              </w:rPr>
              <w:t>Active Variables Controls</w:t>
            </w:r>
            <w:r w:rsidR="00A22855">
              <w:rPr>
                <w:rFonts w:ascii="Arial" w:hAnsi="Arial" w:cs="Arial"/>
                <w:sz w:val="22"/>
                <w:szCs w:val="22"/>
              </w:rPr>
              <w:t xml:space="preserve"> toolbar</w:t>
            </w:r>
            <w:r w:rsidR="005A18E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and select the </w:t>
            </w:r>
            <w:r w:rsidR="0065086A" w:rsidRPr="002405FF">
              <w:rPr>
                <w:rFonts w:ascii="Arial" w:hAnsi="Arial" w:cs="Arial"/>
                <w:b/>
                <w:sz w:val="22"/>
                <w:szCs w:val="22"/>
              </w:rPr>
              <w:t>EQPS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70B">
              <w:rPr>
                <w:rFonts w:ascii="Arial" w:hAnsi="Arial" w:cs="Arial"/>
                <w:sz w:val="22"/>
                <w:szCs w:val="22"/>
              </w:rPr>
              <w:t>variable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1861864" w14:textId="17574AAF" w:rsidR="00CA2DEE" w:rsidRPr="00CA2DEE" w:rsidRDefault="00CA2DEE" w:rsidP="005A6F90">
            <w:pPr>
              <w:rPr>
                <w:sz w:val="10"/>
                <w:szCs w:val="10"/>
              </w:rPr>
            </w:pPr>
          </w:p>
        </w:tc>
        <w:tc>
          <w:tcPr>
            <w:tcW w:w="5457" w:type="dxa"/>
          </w:tcPr>
          <w:p w14:paraId="2FD94CB2" w14:textId="3A73ED6F" w:rsidR="0065086A" w:rsidRPr="00B62D68" w:rsidRDefault="0065086A" w:rsidP="00255F71">
            <w:pPr>
              <w:rPr>
                <w:rFonts w:ascii="Arial" w:hAnsi="Arial" w:cs="Arial"/>
                <w:sz w:val="10"/>
                <w:szCs w:val="10"/>
              </w:rPr>
            </w:pPr>
          </w:p>
          <w:p w14:paraId="3E601218" w14:textId="09695B0F" w:rsidR="0065086A" w:rsidRPr="00B62D68" w:rsidRDefault="00680C0C" w:rsidP="00255F71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6F3CA85" wp14:editId="00F5C5CD">
                      <wp:simplePos x="0" y="0"/>
                      <wp:positionH relativeFrom="column">
                        <wp:posOffset>1720214</wp:posOffset>
                      </wp:positionH>
                      <wp:positionV relativeFrom="paragraph">
                        <wp:posOffset>61172</wp:posOffset>
                      </wp:positionV>
                      <wp:extent cx="1418167" cy="241300"/>
                      <wp:effectExtent l="25400" t="25400" r="55245" b="63500"/>
                      <wp:wrapNone/>
                      <wp:docPr id="52" name="Rounded 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8167" cy="241300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342137" id="Rounded_x0020_Rectangle_x0020_52" o:spid="_x0000_s1026" style="position:absolute;margin-left:135.45pt;margin-top:4.8pt;width:111.65pt;height:1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 w:rsidR="0065086A" w:rsidRPr="00B62D68">
              <w:rPr>
                <w:rFonts w:ascii="Arial" w:hAnsi="Arial" w:cs="Arial"/>
                <w:noProof/>
                <w:sz w:val="10"/>
                <w:szCs w:val="10"/>
              </w:rPr>
              <w:drawing>
                <wp:inline distT="0" distB="0" distL="0" distR="0" wp14:anchorId="78CC125F" wp14:editId="2712D57B">
                  <wp:extent cx="3099816" cy="329184"/>
                  <wp:effectExtent l="25400" t="25400" r="24765" b="2667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olorMapSelection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816" cy="3291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627392" w14:textId="0A79AC1A" w:rsidR="0065086A" w:rsidRPr="00B62D68" w:rsidRDefault="0065086A" w:rsidP="00255F7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5086A" w14:paraId="790B8323" w14:textId="77777777" w:rsidTr="0065086A">
        <w:trPr>
          <w:trHeight w:val="368"/>
        </w:trPr>
        <w:tc>
          <w:tcPr>
            <w:tcW w:w="720" w:type="dxa"/>
            <w:vAlign w:val="center"/>
          </w:tcPr>
          <w:p w14:paraId="7D727F67" w14:textId="41DAE0A1" w:rsidR="0065086A" w:rsidRDefault="00B8407C" w:rsidP="006508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623" w:type="dxa"/>
            <w:vAlign w:val="center"/>
          </w:tcPr>
          <w:p w14:paraId="00F55DC1" w14:textId="0A6C7288" w:rsidR="0065086A" w:rsidRPr="00885067" w:rsidRDefault="0065086A" w:rsidP="005A6F9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5067">
              <w:rPr>
                <w:rFonts w:ascii="Arial" w:hAnsi="Arial" w:cs="Arial"/>
                <w:b/>
                <w:sz w:val="22"/>
                <w:szCs w:val="22"/>
              </w:rPr>
              <w:t>Add Vector Glyphs</w:t>
            </w:r>
          </w:p>
          <w:p w14:paraId="730D7957" w14:textId="61072D59" w:rsidR="00DD4183" w:rsidRPr="00A350D3" w:rsidRDefault="0022411E" w:rsidP="00FB6DA8">
            <w:pPr>
              <w:rPr>
                <w:rFonts w:ascii="Arial" w:hAnsi="Arial" w:cs="Arial"/>
                <w:sz w:val="22"/>
                <w:szCs w:val="22"/>
              </w:rPr>
            </w:pPr>
            <w:r w:rsidRPr="000B39A6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136A47" w:rsidRPr="000B39A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36A47" w:rsidRPr="008850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10BD">
              <w:rPr>
                <w:rFonts w:ascii="Arial" w:hAnsi="Arial" w:cs="Arial"/>
                <w:sz w:val="22"/>
                <w:szCs w:val="22"/>
              </w:rPr>
              <w:t>En</w:t>
            </w:r>
            <w:r w:rsidR="00A350D3">
              <w:rPr>
                <w:rFonts w:ascii="Arial" w:hAnsi="Arial" w:cs="Arial"/>
                <w:sz w:val="22"/>
                <w:szCs w:val="22"/>
              </w:rPr>
              <w:t xml:space="preserve">sure </w:t>
            </w:r>
            <w:r w:rsidR="00A350D3" w:rsidRPr="00A350D3">
              <w:rPr>
                <w:rFonts w:ascii="Arial" w:hAnsi="Arial" w:cs="Arial"/>
                <w:b/>
                <w:sz w:val="22"/>
                <w:szCs w:val="22"/>
              </w:rPr>
              <w:t>can.ex2</w:t>
            </w:r>
            <w:r w:rsidR="00A350D3">
              <w:rPr>
                <w:rFonts w:ascii="Arial" w:hAnsi="Arial" w:cs="Arial"/>
                <w:sz w:val="22"/>
                <w:szCs w:val="22"/>
              </w:rPr>
              <w:t xml:space="preserve"> is </w:t>
            </w:r>
            <w:r w:rsidR="00CD10BD">
              <w:rPr>
                <w:rFonts w:ascii="Arial" w:hAnsi="Arial" w:cs="Arial"/>
                <w:sz w:val="22"/>
                <w:szCs w:val="22"/>
              </w:rPr>
              <w:t>selected</w:t>
            </w:r>
            <w:r w:rsidR="00A350D3">
              <w:rPr>
                <w:rFonts w:ascii="Arial" w:hAnsi="Arial" w:cs="Arial"/>
                <w:sz w:val="22"/>
                <w:szCs w:val="22"/>
              </w:rPr>
              <w:t xml:space="preserve"> in the </w:t>
            </w:r>
            <w:r w:rsidR="00A350D3">
              <w:rPr>
                <w:rFonts w:ascii="Arial" w:hAnsi="Arial" w:cs="Arial"/>
                <w:b/>
                <w:sz w:val="22"/>
                <w:szCs w:val="22"/>
              </w:rPr>
              <w:t>Pipeline Browser</w:t>
            </w:r>
            <w:r w:rsidR="00A350D3" w:rsidRPr="00A350D3">
              <w:rPr>
                <w:rFonts w:ascii="Arial" w:hAnsi="Arial" w:cs="Arial"/>
                <w:sz w:val="22"/>
                <w:szCs w:val="22"/>
              </w:rPr>
              <w:t>.</w:t>
            </w:r>
            <w:r w:rsidR="00A350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D4183" w:rsidRPr="00A350D3">
              <w:rPr>
                <w:rFonts w:ascii="Arial" w:hAnsi="Arial" w:cs="Arial"/>
                <w:sz w:val="22"/>
                <w:szCs w:val="22"/>
              </w:rPr>
              <w:t>Click</w:t>
            </w:r>
            <w:r w:rsidR="00DD4183" w:rsidRPr="00885067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DD4183" w:rsidRPr="00313BDA">
              <w:rPr>
                <w:rFonts w:ascii="Arial" w:hAnsi="Arial" w:cs="Arial"/>
                <w:b/>
                <w:sz w:val="22"/>
                <w:szCs w:val="22"/>
              </w:rPr>
              <w:t>Glyph</w:t>
            </w:r>
            <w:r w:rsidR="00DD4183" w:rsidRPr="00A350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4183" w:rsidRPr="00885067">
              <w:rPr>
                <w:rFonts w:ascii="Arial" w:hAnsi="Arial" w:cs="Arial"/>
                <w:sz w:val="22"/>
                <w:szCs w:val="22"/>
              </w:rPr>
              <w:t xml:space="preserve">filter icon </w:t>
            </w:r>
            <w:r w:rsidR="0010563B" w:rsidRPr="0010563B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09FFDF9" wp14:editId="22BE927E">
                  <wp:extent cx="155448" cy="155448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6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4183" w:rsidRPr="00885067">
              <w:rPr>
                <w:rFonts w:ascii="Arial" w:hAnsi="Arial" w:cs="Arial"/>
                <w:sz w:val="22"/>
                <w:szCs w:val="22"/>
              </w:rPr>
              <w:t>in the toolbar</w:t>
            </w:r>
            <w:r w:rsidR="00BC58F7">
              <w:rPr>
                <w:rFonts w:ascii="Arial" w:hAnsi="Arial" w:cs="Arial"/>
                <w:sz w:val="22"/>
                <w:szCs w:val="22"/>
              </w:rPr>
              <w:t xml:space="preserve"> to add</w:t>
            </w:r>
            <w:r w:rsidR="00A350D3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C58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50D3">
              <w:rPr>
                <w:rFonts w:ascii="Arial" w:hAnsi="Arial" w:cs="Arial"/>
                <w:b/>
                <w:sz w:val="22"/>
                <w:szCs w:val="22"/>
              </w:rPr>
              <w:t>filter</w:t>
            </w:r>
            <w:r w:rsidR="00A350D3">
              <w:rPr>
                <w:rFonts w:ascii="Arial" w:hAnsi="Arial" w:cs="Arial"/>
                <w:sz w:val="22"/>
                <w:szCs w:val="22"/>
              </w:rPr>
              <w:t xml:space="preserve"> to the</w:t>
            </w:r>
            <w:r w:rsidR="00AB7684">
              <w:rPr>
                <w:rFonts w:ascii="Arial" w:hAnsi="Arial" w:cs="Arial"/>
                <w:sz w:val="22"/>
                <w:szCs w:val="22"/>
              </w:rPr>
              <w:t xml:space="preserve"> pipeline that will add</w:t>
            </w:r>
            <w:r w:rsidR="00BC58F7">
              <w:rPr>
                <w:rFonts w:ascii="Arial" w:hAnsi="Arial" w:cs="Arial"/>
                <w:sz w:val="22"/>
                <w:szCs w:val="22"/>
              </w:rPr>
              <w:t xml:space="preserve"> arrow glyphs to the visualization.</w:t>
            </w:r>
          </w:p>
          <w:p w14:paraId="6BFE93A1" w14:textId="77777777" w:rsidR="00136A47" w:rsidRPr="00885067" w:rsidRDefault="00136A47" w:rsidP="00FB6DA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9C1FF3" w14:textId="3C27861C" w:rsidR="00590475" w:rsidRPr="00590475" w:rsidRDefault="0022411E" w:rsidP="004A2A97">
            <w:pPr>
              <w:rPr>
                <w:rFonts w:ascii="Arial" w:hAnsi="Arial" w:cs="Arial"/>
                <w:sz w:val="22"/>
                <w:szCs w:val="22"/>
              </w:rPr>
            </w:pPr>
            <w:r w:rsidRPr="000B39A6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136A47" w:rsidRPr="000B39A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9861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2100" w:rsidRPr="00885067">
              <w:rPr>
                <w:rFonts w:ascii="Arial" w:hAnsi="Arial" w:cs="Arial"/>
                <w:sz w:val="22"/>
                <w:szCs w:val="22"/>
              </w:rPr>
              <w:t>I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n the </w:t>
            </w:r>
            <w:r w:rsidR="0065086A" w:rsidRPr="00AE46B5">
              <w:rPr>
                <w:rFonts w:ascii="Arial" w:hAnsi="Arial" w:cs="Arial"/>
                <w:b/>
                <w:sz w:val="22"/>
                <w:szCs w:val="22"/>
              </w:rPr>
              <w:t>Properties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 panel under </w:t>
            </w:r>
            <w:r w:rsidR="0065086A" w:rsidRPr="00AE46B5">
              <w:rPr>
                <w:rFonts w:ascii="Arial" w:hAnsi="Arial" w:cs="Arial"/>
                <w:b/>
                <w:sz w:val="22"/>
                <w:szCs w:val="22"/>
              </w:rPr>
              <w:t>Active Attributes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, </w:t>
            </w:r>
            <w:commentRangeStart w:id="8"/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choose </w:t>
            </w:r>
            <w:r w:rsidR="0065086A" w:rsidRPr="00AE46B5">
              <w:rPr>
                <w:rFonts w:ascii="Arial" w:hAnsi="Arial" w:cs="Arial"/>
                <w:b/>
                <w:sz w:val="22"/>
                <w:szCs w:val="22"/>
              </w:rPr>
              <w:t>VEL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 from the </w:t>
            </w:r>
            <w:r w:rsidR="0065086A" w:rsidRPr="00AE46B5">
              <w:rPr>
                <w:rFonts w:ascii="Arial" w:hAnsi="Arial" w:cs="Arial"/>
                <w:b/>
                <w:sz w:val="22"/>
                <w:szCs w:val="22"/>
              </w:rPr>
              <w:t>Vectors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 property menu. Change the </w:t>
            </w:r>
            <w:r w:rsidR="0065086A" w:rsidRPr="00AE46B5">
              <w:rPr>
                <w:rFonts w:ascii="Arial" w:hAnsi="Arial" w:cs="Arial"/>
                <w:b/>
                <w:sz w:val="22"/>
                <w:szCs w:val="22"/>
              </w:rPr>
              <w:t>Scale Mode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="0065086A" w:rsidRPr="00AE46B5">
              <w:rPr>
                <w:rFonts w:ascii="Arial" w:hAnsi="Arial" w:cs="Arial"/>
                <w:b/>
                <w:sz w:val="22"/>
                <w:szCs w:val="22"/>
              </w:rPr>
              <w:t>vector</w:t>
            </w:r>
            <w:commentRangeEnd w:id="8"/>
            <w:r w:rsidR="00C90E52" w:rsidRPr="00AE46B5">
              <w:rPr>
                <w:rStyle w:val="CommentReference"/>
                <w:b/>
              </w:rPr>
              <w:commentReference w:id="8"/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 xml:space="preserve">. Click </w:t>
            </w:r>
            <w:r w:rsidR="00FB6DA8" w:rsidRPr="0088506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625758" wp14:editId="79800654">
                  <wp:extent cx="173736" cy="164592"/>
                  <wp:effectExtent l="0" t="0" r="444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B6DA8" w:rsidRPr="008850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46B5">
              <w:rPr>
                <w:rFonts w:ascii="Arial" w:hAnsi="Arial" w:cs="Arial"/>
                <w:sz w:val="22"/>
                <w:szCs w:val="22"/>
              </w:rPr>
              <w:t xml:space="preserve">to rescale the vectors to an appropriate </w:t>
            </w:r>
            <w:r w:rsidR="0065086A" w:rsidRPr="00885067">
              <w:rPr>
                <w:rFonts w:ascii="Arial" w:hAnsi="Arial" w:cs="Arial"/>
                <w:sz w:val="22"/>
                <w:szCs w:val="22"/>
              </w:rPr>
              <w:t>length.</w:t>
            </w:r>
            <w:r w:rsidR="006A7C68">
              <w:rPr>
                <w:rFonts w:ascii="Arial" w:hAnsi="Arial" w:cs="Arial"/>
                <w:sz w:val="22"/>
                <w:szCs w:val="22"/>
              </w:rPr>
              <w:t xml:space="preserve"> Click </w:t>
            </w:r>
            <w:r w:rsidR="006A7C68" w:rsidRPr="00A4439B">
              <w:rPr>
                <w:rFonts w:ascii="Arial" w:hAnsi="Arial" w:cs="Arial"/>
                <w:b/>
                <w:sz w:val="22"/>
                <w:szCs w:val="22"/>
              </w:rPr>
              <w:t>Apply</w:t>
            </w:r>
            <w:r w:rsidR="00A4439B">
              <w:rPr>
                <w:rFonts w:ascii="Arial" w:hAnsi="Arial" w:cs="Arial"/>
                <w:sz w:val="22"/>
                <w:szCs w:val="22"/>
              </w:rPr>
              <w:t xml:space="preserve"> to update the visualization</w:t>
            </w:r>
            <w:r w:rsidR="006A7C68">
              <w:rPr>
                <w:rFonts w:ascii="Arial" w:hAnsi="Arial" w:cs="Arial"/>
                <w:sz w:val="22"/>
                <w:szCs w:val="22"/>
              </w:rPr>
              <w:t>.</w:t>
            </w:r>
            <w:r w:rsidR="00AB5A2F">
              <w:rPr>
                <w:rFonts w:ascii="Arial" w:hAnsi="Arial" w:cs="Arial"/>
                <w:sz w:val="22"/>
                <w:szCs w:val="22"/>
              </w:rPr>
              <w:t xml:space="preserve"> U</w:t>
            </w:r>
            <w:r w:rsidR="005F6BCA">
              <w:rPr>
                <w:rFonts w:ascii="Arial" w:hAnsi="Arial" w:cs="Arial"/>
                <w:sz w:val="22"/>
                <w:szCs w:val="22"/>
              </w:rPr>
              <w:t xml:space="preserve">se the </w:t>
            </w:r>
            <w:r w:rsidR="004A2A97">
              <w:rPr>
                <w:rFonts w:ascii="Arial" w:hAnsi="Arial" w:cs="Arial"/>
                <w:b/>
                <w:sz w:val="22"/>
                <w:szCs w:val="22"/>
              </w:rPr>
              <w:t xml:space="preserve">Active Variables Controls </w:t>
            </w:r>
            <w:r w:rsidR="005F6BCA">
              <w:rPr>
                <w:rFonts w:ascii="Arial" w:hAnsi="Arial" w:cs="Arial"/>
                <w:sz w:val="22"/>
                <w:szCs w:val="22"/>
              </w:rPr>
              <w:t>to color</w:t>
            </w:r>
            <w:r w:rsidR="00590475">
              <w:rPr>
                <w:rFonts w:ascii="Arial" w:hAnsi="Arial" w:cs="Arial"/>
                <w:sz w:val="22"/>
                <w:szCs w:val="22"/>
              </w:rPr>
              <w:t xml:space="preserve"> the glyphs by </w:t>
            </w:r>
            <w:r w:rsidR="00590475" w:rsidRPr="005F6BCA">
              <w:rPr>
                <w:rFonts w:ascii="Arial" w:hAnsi="Arial" w:cs="Arial"/>
                <w:b/>
                <w:sz w:val="22"/>
                <w:szCs w:val="22"/>
              </w:rPr>
              <w:t>VEL</w:t>
            </w:r>
            <w:r w:rsidR="005904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457" w:type="dxa"/>
          </w:tcPr>
          <w:p w14:paraId="06A2FCDC" w14:textId="19419938" w:rsidR="0065086A" w:rsidRPr="00B62D68" w:rsidRDefault="0065086A" w:rsidP="00255F71">
            <w:pPr>
              <w:rPr>
                <w:rFonts w:ascii="Arial" w:hAnsi="Arial" w:cs="Arial"/>
                <w:sz w:val="10"/>
                <w:szCs w:val="10"/>
              </w:rPr>
            </w:pPr>
          </w:p>
          <w:p w14:paraId="35A57977" w14:textId="049FBC55" w:rsidR="0065086A" w:rsidRPr="00B62D68" w:rsidRDefault="007E0BE1" w:rsidP="00255F71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1F7E95A" wp14:editId="0F67E721">
                      <wp:simplePos x="0" y="0"/>
                      <wp:positionH relativeFrom="column">
                        <wp:posOffset>2266315</wp:posOffset>
                      </wp:positionH>
                      <wp:positionV relativeFrom="paragraph">
                        <wp:posOffset>20955</wp:posOffset>
                      </wp:positionV>
                      <wp:extent cx="330200" cy="297815"/>
                      <wp:effectExtent l="25400" t="25400" r="50800" b="5778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30200" cy="29781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1B0837" id="Rounded_x0020_Rectangle_x0020_25" o:spid="_x0000_s1026" style="position:absolute;margin-left:178.45pt;margin-top:1.65pt;width:26pt;height:23.4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 w:rsidR="0065086A" w:rsidRPr="00B62D68">
              <w:rPr>
                <w:rFonts w:ascii="Arial" w:hAnsi="Arial" w:cs="Arial"/>
                <w:noProof/>
                <w:sz w:val="10"/>
                <w:szCs w:val="10"/>
              </w:rPr>
              <w:drawing>
                <wp:inline distT="0" distB="0" distL="0" distR="0" wp14:anchorId="363A2F59" wp14:editId="54BBA95F">
                  <wp:extent cx="3154680" cy="310896"/>
                  <wp:effectExtent l="25400" t="25400" r="20320" b="196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ddVectorGlyphs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4680" cy="31089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D99C4" w14:textId="77777777" w:rsidR="0065086A" w:rsidRPr="00B62D68" w:rsidRDefault="0065086A" w:rsidP="00255F71">
            <w:pPr>
              <w:rPr>
                <w:rFonts w:ascii="Arial" w:hAnsi="Arial" w:cs="Arial"/>
                <w:sz w:val="10"/>
                <w:szCs w:val="10"/>
              </w:rPr>
            </w:pPr>
          </w:p>
          <w:p w14:paraId="35CB4B1B" w14:textId="6A9E0F14" w:rsidR="0065086A" w:rsidRPr="00B62D68" w:rsidRDefault="000A5A32" w:rsidP="00255F71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46AFACA" wp14:editId="5C76C016">
                      <wp:simplePos x="0" y="0"/>
                      <wp:positionH relativeFrom="column">
                        <wp:posOffset>759745</wp:posOffset>
                      </wp:positionH>
                      <wp:positionV relativeFrom="paragraph">
                        <wp:posOffset>1097280</wp:posOffset>
                      </wp:positionV>
                      <wp:extent cx="1513096" cy="252249"/>
                      <wp:effectExtent l="25400" t="25400" r="62230" b="52705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513096" cy="252249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81F138" id="Rounded_x0020_Rectangle_x0020_22" o:spid="_x0000_s1026" style="position:absolute;margin-left:59.8pt;margin-top:86.4pt;width:119.15pt;height:19.85pt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7433416" wp14:editId="4F553AA0">
                      <wp:simplePos x="0" y="0"/>
                      <wp:positionH relativeFrom="column">
                        <wp:posOffset>748008</wp:posOffset>
                      </wp:positionH>
                      <wp:positionV relativeFrom="paragraph">
                        <wp:posOffset>404012</wp:posOffset>
                      </wp:positionV>
                      <wp:extent cx="1513096" cy="252249"/>
                      <wp:effectExtent l="25400" t="25400" r="62230" b="5270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513096" cy="252249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D98163" id="Rounded_x0020_Rectangle_x0020_10" o:spid="_x0000_s1026" style="position:absolute;margin-left:58.9pt;margin-top:31.8pt;width:119.15pt;height:19.85pt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 w:rsidR="008E5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094E2C0" wp14:editId="5AB62868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1359535</wp:posOffset>
                      </wp:positionV>
                      <wp:extent cx="330200" cy="297815"/>
                      <wp:effectExtent l="25400" t="25400" r="50800" b="5778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30200" cy="29781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7F00"/>
                                </a:solidFill>
                                <a:prstDash val="sysDash"/>
                              </a:ln>
                              <a:effectLst>
                                <a:outerShdw blurRad="12700" dist="12700" dir="3900000" algn="ctr" rotWithShape="0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7178EF" id="Rounded_x0020_Rectangle_x0020_6" o:spid="_x0000_s1026" style="position:absolute;margin-left:155.25pt;margin-top:107.05pt;width:26pt;height:23.45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" filled="f" strokecolor="#ff7f00" strokeweight="1.5pt">
                      <v:stroke dashstyle="3 1" joinstyle="miter"/>
                      <v:shadow on="t" opacity="28270f" mv:blur="12700f" offset="5367emu,11510emu"/>
                    </v:roundrect>
                  </w:pict>
                </mc:Fallback>
              </mc:AlternateContent>
            </w:r>
            <w:r w:rsidR="0065086A" w:rsidRPr="00B62D68">
              <w:rPr>
                <w:rFonts w:ascii="Arial" w:hAnsi="Arial" w:cs="Arial"/>
                <w:noProof/>
                <w:sz w:val="10"/>
                <w:szCs w:val="10"/>
              </w:rPr>
              <w:drawing>
                <wp:inline distT="0" distB="0" distL="0" distR="0" wp14:anchorId="6F3D7641" wp14:editId="4CB558EB">
                  <wp:extent cx="2240280" cy="1636776"/>
                  <wp:effectExtent l="25400" t="25400" r="20320" b="146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VectorGlyphSettings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280" cy="16367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29E9B" w14:textId="604AF231" w:rsidR="0065086A" w:rsidRPr="00B62D68" w:rsidRDefault="0065086A" w:rsidP="00255F7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A2DEE" w14:paraId="2BF1A66B" w14:textId="77777777" w:rsidTr="00890B05">
        <w:trPr>
          <w:trHeight w:val="1580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4F1EBA0" w14:textId="6C988598" w:rsidR="00CA2DEE" w:rsidRDefault="00CA2DEE" w:rsidP="006508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23" w:type="dxa"/>
            <w:tcBorders>
              <w:bottom w:val="single" w:sz="4" w:space="0" w:color="auto"/>
            </w:tcBorders>
            <w:vAlign w:val="center"/>
          </w:tcPr>
          <w:p w14:paraId="3B282D53" w14:textId="2C8E94DF" w:rsidR="00CA2DEE" w:rsidRPr="00885067" w:rsidRDefault="00CA2DEE" w:rsidP="005A6F9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5067">
              <w:rPr>
                <w:rFonts w:ascii="Arial" w:hAnsi="Arial" w:cs="Arial"/>
                <w:b/>
                <w:sz w:val="22"/>
                <w:szCs w:val="22"/>
              </w:rPr>
              <w:t>Save Screenshot</w:t>
            </w:r>
          </w:p>
          <w:p w14:paraId="49B2C5F5" w14:textId="0A4A980F" w:rsidR="00CA2DEE" w:rsidRDefault="00CA2DEE" w:rsidP="005A6F90">
            <w:r w:rsidRPr="00885067">
              <w:rPr>
                <w:rFonts w:ascii="Arial" w:hAnsi="Arial" w:cs="Arial"/>
                <w:sz w:val="22"/>
                <w:szCs w:val="22"/>
              </w:rPr>
              <w:t>Save an image for presentation or publication</w:t>
            </w:r>
            <w:r w:rsidR="008B2174" w:rsidRPr="00885067">
              <w:rPr>
                <w:rFonts w:ascii="Arial" w:hAnsi="Arial" w:cs="Arial"/>
                <w:sz w:val="22"/>
                <w:szCs w:val="22"/>
              </w:rPr>
              <w:t xml:space="preserve"> by choosing </w:t>
            </w:r>
            <w:r w:rsidR="008B2174" w:rsidRPr="00377108">
              <w:rPr>
                <w:rFonts w:ascii="Arial" w:hAnsi="Arial" w:cs="Arial"/>
                <w:b/>
                <w:sz w:val="22"/>
                <w:szCs w:val="22"/>
              </w:rPr>
              <w:t>File -&gt; Save Screenshot…</w:t>
            </w:r>
          </w:p>
        </w:tc>
        <w:tc>
          <w:tcPr>
            <w:tcW w:w="5457" w:type="dxa"/>
            <w:tcBorders>
              <w:bottom w:val="single" w:sz="4" w:space="0" w:color="auto"/>
            </w:tcBorders>
          </w:tcPr>
          <w:p w14:paraId="2CAF6E17" w14:textId="77777777" w:rsidR="00CA2DEE" w:rsidRPr="00B62D68" w:rsidRDefault="00CA2DEE" w:rsidP="00255F71">
            <w:pPr>
              <w:rPr>
                <w:rFonts w:ascii="Arial" w:hAnsi="Arial" w:cs="Arial"/>
                <w:sz w:val="10"/>
                <w:szCs w:val="10"/>
              </w:rPr>
            </w:pPr>
          </w:p>
          <w:p w14:paraId="40F996B5" w14:textId="77777777" w:rsidR="00CA2DEE" w:rsidRDefault="00CA2DEE" w:rsidP="00255F71">
            <w:pPr>
              <w:rPr>
                <w:rFonts w:ascii="Arial" w:hAnsi="Arial" w:cs="Arial"/>
                <w:sz w:val="10"/>
                <w:szCs w:val="10"/>
              </w:rPr>
            </w:pPr>
            <w:r w:rsidRPr="00B62D68">
              <w:rPr>
                <w:rFonts w:ascii="Arial" w:hAnsi="Arial" w:cs="Arial"/>
                <w:noProof/>
                <w:sz w:val="10"/>
                <w:szCs w:val="10"/>
              </w:rPr>
              <w:drawing>
                <wp:inline distT="0" distB="0" distL="0" distR="0" wp14:anchorId="3ECF2604" wp14:editId="27684E4B">
                  <wp:extent cx="1527048" cy="1865376"/>
                  <wp:effectExtent l="25400" t="25400" r="22860" b="146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aveScreenshot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18653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6125BD" w14:textId="28E5F686" w:rsidR="00CA2DEE" w:rsidRPr="00B62D68" w:rsidRDefault="00CA2DEE" w:rsidP="00255F7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A2DEE" w14:paraId="02EE6830" w14:textId="77777777" w:rsidTr="00491181">
        <w:trPr>
          <w:trHeight w:val="1637"/>
        </w:trPr>
        <w:tc>
          <w:tcPr>
            <w:tcW w:w="720" w:type="dxa"/>
            <w:tcBorders>
              <w:bottom w:val="nil"/>
            </w:tcBorders>
            <w:vAlign w:val="center"/>
          </w:tcPr>
          <w:p w14:paraId="762DB1B4" w14:textId="324A02B1" w:rsidR="00CA2DEE" w:rsidRDefault="00CA2DEE" w:rsidP="006508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23" w:type="dxa"/>
            <w:tcBorders>
              <w:bottom w:val="nil"/>
            </w:tcBorders>
            <w:vAlign w:val="center"/>
          </w:tcPr>
          <w:p w14:paraId="1BBC2CE8" w14:textId="77777777" w:rsidR="00CA2DEE" w:rsidRPr="00885067" w:rsidRDefault="00CA2DEE" w:rsidP="005A6F9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5067">
              <w:rPr>
                <w:rFonts w:ascii="Arial" w:hAnsi="Arial" w:cs="Arial"/>
                <w:b/>
                <w:sz w:val="22"/>
                <w:szCs w:val="22"/>
              </w:rPr>
              <w:t>Get Additional Help</w:t>
            </w:r>
          </w:p>
          <w:p w14:paraId="52074AA3" w14:textId="45690740" w:rsidR="00EF5C3B" w:rsidRPr="00EF5C3B" w:rsidRDefault="00EF5C3B" w:rsidP="00EF5C3B">
            <w:pPr>
              <w:rPr>
                <w:rFonts w:ascii="Arial" w:hAnsi="Arial" w:cs="Arial"/>
              </w:rPr>
            </w:pPr>
            <w:r w:rsidRPr="00885067">
              <w:rPr>
                <w:rFonts w:ascii="Arial" w:hAnsi="Arial" w:cs="Arial"/>
                <w:sz w:val="22"/>
                <w:szCs w:val="22"/>
              </w:rPr>
              <w:t xml:space="preserve">Additional resources for learning about </w:t>
            </w:r>
            <w:proofErr w:type="spellStart"/>
            <w:r w:rsidRPr="00957374">
              <w:rPr>
                <w:rFonts w:ascii="Arial" w:hAnsi="Arial" w:cs="Arial"/>
                <w:b/>
                <w:sz w:val="22"/>
                <w:szCs w:val="22"/>
              </w:rPr>
              <w:t>ParaView</w:t>
            </w:r>
            <w:proofErr w:type="spellEnd"/>
            <w:r w:rsidRPr="00885067">
              <w:rPr>
                <w:rFonts w:ascii="Arial" w:hAnsi="Arial" w:cs="Arial"/>
                <w:sz w:val="22"/>
                <w:szCs w:val="22"/>
              </w:rPr>
              <w:t xml:space="preserve"> are available in the </w:t>
            </w:r>
            <w:r w:rsidRPr="00C113B2">
              <w:rPr>
                <w:rFonts w:ascii="Arial" w:hAnsi="Arial" w:cs="Arial"/>
                <w:b/>
                <w:sz w:val="22"/>
                <w:szCs w:val="22"/>
              </w:rPr>
              <w:t>Help</w:t>
            </w:r>
            <w:r w:rsidRPr="00885067">
              <w:rPr>
                <w:rFonts w:ascii="Arial" w:hAnsi="Arial" w:cs="Arial"/>
                <w:sz w:val="22"/>
                <w:szCs w:val="22"/>
              </w:rPr>
              <w:t xml:space="preserve"> menu.</w:t>
            </w:r>
          </w:p>
        </w:tc>
        <w:tc>
          <w:tcPr>
            <w:tcW w:w="5457" w:type="dxa"/>
            <w:tcBorders>
              <w:bottom w:val="nil"/>
            </w:tcBorders>
          </w:tcPr>
          <w:p w14:paraId="071C5152" w14:textId="77777777" w:rsidR="00CA2DEE" w:rsidRDefault="00CA2DEE" w:rsidP="00255F71">
            <w:pPr>
              <w:rPr>
                <w:rFonts w:ascii="Arial" w:hAnsi="Arial" w:cs="Arial"/>
                <w:sz w:val="10"/>
                <w:szCs w:val="10"/>
              </w:rPr>
            </w:pPr>
          </w:p>
          <w:p w14:paraId="53F0C5E0" w14:textId="2DFC3A7C" w:rsidR="00193D36" w:rsidRPr="00603892" w:rsidRDefault="008729A1" w:rsidP="00F2578B">
            <w:pPr>
              <w:pStyle w:val="ListParagraph"/>
              <w:numPr>
                <w:ilvl w:val="0"/>
                <w:numId w:val="2"/>
              </w:numPr>
              <w:ind w:left="219" w:hanging="180"/>
              <w:rPr>
                <w:rFonts w:ascii="Arial" w:hAnsi="Arial" w:cs="Arial"/>
                <w:sz w:val="22"/>
                <w:szCs w:val="22"/>
              </w:rPr>
            </w:pPr>
            <w:hyperlink r:id="rId28" w:history="1">
              <w:proofErr w:type="spellStart"/>
              <w:r w:rsidR="009B315C" w:rsidRPr="002136EA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>ParaView</w:t>
              </w:r>
              <w:proofErr w:type="spellEnd"/>
              <w:r w:rsidR="009B315C" w:rsidRPr="002136EA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 xml:space="preserve"> Guide</w:t>
              </w:r>
            </w:hyperlink>
            <w:r w:rsidR="009B315C" w:rsidRPr="00603892">
              <w:rPr>
                <w:rFonts w:ascii="Arial" w:hAnsi="Arial" w:cs="Arial"/>
                <w:sz w:val="22"/>
                <w:szCs w:val="22"/>
              </w:rPr>
              <w:t xml:space="preserve"> – comprehensive user guide for </w:t>
            </w:r>
            <w:proofErr w:type="spellStart"/>
            <w:r w:rsidR="009B315C" w:rsidRPr="00603892">
              <w:rPr>
                <w:rFonts w:ascii="Arial" w:hAnsi="Arial" w:cs="Arial"/>
                <w:sz w:val="22"/>
                <w:szCs w:val="22"/>
              </w:rPr>
              <w:t>ParaView</w:t>
            </w:r>
            <w:proofErr w:type="spellEnd"/>
          </w:p>
          <w:p w14:paraId="01D9EC78" w14:textId="413E5613" w:rsidR="009B315C" w:rsidRPr="00603892" w:rsidRDefault="009B315C" w:rsidP="0006036F">
            <w:pPr>
              <w:pStyle w:val="ListParagraph"/>
              <w:numPr>
                <w:ilvl w:val="0"/>
                <w:numId w:val="2"/>
              </w:numPr>
              <w:ind w:left="219" w:hanging="180"/>
              <w:rPr>
                <w:rFonts w:ascii="Arial" w:hAnsi="Arial" w:cs="Arial"/>
                <w:sz w:val="22"/>
                <w:szCs w:val="22"/>
              </w:rPr>
            </w:pPr>
            <w:r w:rsidRPr="00603892">
              <w:rPr>
                <w:rFonts w:ascii="Arial" w:hAnsi="Arial" w:cs="Arial"/>
                <w:b/>
                <w:sz w:val="22"/>
                <w:szCs w:val="22"/>
              </w:rPr>
              <w:t>Help</w:t>
            </w:r>
            <w:r w:rsidRPr="00603892">
              <w:rPr>
                <w:rFonts w:ascii="Arial" w:hAnsi="Arial" w:cs="Arial"/>
                <w:sz w:val="22"/>
                <w:szCs w:val="22"/>
              </w:rPr>
              <w:t xml:space="preserve"> – online help for file readers and filters</w:t>
            </w:r>
          </w:p>
          <w:p w14:paraId="6E406651" w14:textId="69A88A8D" w:rsidR="009B315C" w:rsidRPr="00603892" w:rsidRDefault="008729A1" w:rsidP="0006036F">
            <w:pPr>
              <w:pStyle w:val="ListParagraph"/>
              <w:numPr>
                <w:ilvl w:val="0"/>
                <w:numId w:val="2"/>
              </w:numPr>
              <w:ind w:left="219" w:hanging="180"/>
              <w:rPr>
                <w:rFonts w:ascii="Arial" w:hAnsi="Arial" w:cs="Arial"/>
                <w:sz w:val="22"/>
                <w:szCs w:val="22"/>
              </w:rPr>
            </w:pPr>
            <w:hyperlink r:id="rId29" w:history="1">
              <w:r w:rsidR="009B315C" w:rsidRPr="002136EA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>Online Tutorials</w:t>
              </w:r>
            </w:hyperlink>
            <w:r w:rsidR="009B315C" w:rsidRPr="00603892">
              <w:rPr>
                <w:rFonts w:ascii="Arial" w:hAnsi="Arial" w:cs="Arial"/>
                <w:sz w:val="22"/>
                <w:szCs w:val="22"/>
              </w:rPr>
              <w:t xml:space="preserve"> – in-</w:t>
            </w:r>
            <w:r w:rsidR="00305603">
              <w:rPr>
                <w:rFonts w:ascii="Arial" w:hAnsi="Arial" w:cs="Arial"/>
                <w:sz w:val="22"/>
                <w:szCs w:val="22"/>
              </w:rPr>
              <w:t>depth tutorials</w:t>
            </w:r>
            <w:r w:rsidR="00DD2628">
              <w:rPr>
                <w:rFonts w:ascii="Arial" w:hAnsi="Arial" w:cs="Arial"/>
                <w:sz w:val="22"/>
                <w:szCs w:val="22"/>
              </w:rPr>
              <w:t xml:space="preserve"> for </w:t>
            </w:r>
            <w:proofErr w:type="spellStart"/>
            <w:r w:rsidR="009B315C" w:rsidRPr="00603892">
              <w:rPr>
                <w:rFonts w:ascii="Arial" w:hAnsi="Arial" w:cs="Arial"/>
                <w:sz w:val="22"/>
                <w:szCs w:val="22"/>
              </w:rPr>
              <w:t>ParaView</w:t>
            </w:r>
            <w:proofErr w:type="spellEnd"/>
          </w:p>
          <w:p w14:paraId="7CC73FFB" w14:textId="7D84E94B" w:rsidR="00890B05" w:rsidRPr="00890B05" w:rsidRDefault="008729A1" w:rsidP="00890B05">
            <w:pPr>
              <w:pStyle w:val="ListParagraph"/>
              <w:numPr>
                <w:ilvl w:val="0"/>
                <w:numId w:val="2"/>
              </w:numPr>
              <w:ind w:left="219" w:hanging="180"/>
              <w:rPr>
                <w:rFonts w:ascii="Arial" w:hAnsi="Arial" w:cs="Arial"/>
              </w:rPr>
            </w:pPr>
            <w:hyperlink r:id="rId30" w:history="1">
              <w:r w:rsidR="009B315C" w:rsidRPr="002136EA">
                <w:rPr>
                  <w:rStyle w:val="Hyperlink"/>
                  <w:rFonts w:ascii="Arial" w:hAnsi="Arial" w:cs="Arial"/>
                  <w:b/>
                  <w:sz w:val="22"/>
                  <w:szCs w:val="22"/>
                </w:rPr>
                <w:t>Online Blogs</w:t>
              </w:r>
            </w:hyperlink>
            <w:r w:rsidR="009B315C" w:rsidRPr="00603892">
              <w:rPr>
                <w:rFonts w:ascii="Arial" w:hAnsi="Arial" w:cs="Arial"/>
                <w:sz w:val="22"/>
                <w:szCs w:val="22"/>
              </w:rPr>
              <w:t xml:space="preserve"> – informative blog posts on new features in </w:t>
            </w:r>
            <w:proofErr w:type="spellStart"/>
            <w:r w:rsidR="009B315C" w:rsidRPr="00603892">
              <w:rPr>
                <w:rFonts w:ascii="Arial" w:hAnsi="Arial" w:cs="Arial"/>
                <w:sz w:val="22"/>
                <w:szCs w:val="22"/>
              </w:rPr>
              <w:t>ParaView</w:t>
            </w:r>
            <w:proofErr w:type="spellEnd"/>
          </w:p>
        </w:tc>
      </w:tr>
    </w:tbl>
    <w:p w14:paraId="611F2306" w14:textId="37A211A2" w:rsidR="001821AD" w:rsidRPr="00491181" w:rsidRDefault="001821AD" w:rsidP="00255F71">
      <w:pPr>
        <w:rPr>
          <w:sz w:val="10"/>
          <w:szCs w:val="10"/>
        </w:rPr>
      </w:pPr>
    </w:p>
    <w:sectPr w:rsidR="001821AD" w:rsidRPr="00491181" w:rsidSect="00A800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Moreland, Kenneth" w:date="2016-05-04T13:37:00Z" w:initials="MK">
    <w:p w14:paraId="3D9A2E01" w14:textId="75AAD458" w:rsidR="00C90E52" w:rsidRDefault="00C90E52">
      <w:pPr>
        <w:pStyle w:val="CommentText"/>
      </w:pPr>
      <w:r>
        <w:rPr>
          <w:rStyle w:val="CommentReference"/>
        </w:rPr>
        <w:annotationRef/>
      </w:r>
      <w:r>
        <w:t>I understand the desire to use “Load” here, but I think it will be easier to understand if we consistently use “Apply” in this step to reinforce hitting the Apply button.</w:t>
      </w:r>
    </w:p>
  </w:comment>
  <w:comment w:id="6" w:author="Moreland, Kenneth" w:date="2016-05-04T13:39:00Z" w:initials="MK">
    <w:p w14:paraId="11EA3ABA" w14:textId="77777777" w:rsidR="000B39A6" w:rsidRDefault="000B39A6" w:rsidP="000B39A6">
      <w:pPr>
        <w:pStyle w:val="CommentText"/>
      </w:pPr>
      <w:r>
        <w:rPr>
          <w:rStyle w:val="CommentReference"/>
        </w:rPr>
        <w:annotationRef/>
      </w:r>
      <w:r>
        <w:t>It’s just shift and control on Mac, too.</w:t>
      </w:r>
    </w:p>
  </w:comment>
  <w:comment w:id="7" w:author="Moreland, Kenneth" w:date="2016-05-04T13:40:00Z" w:initials="MK">
    <w:p w14:paraId="591C07F0" w14:textId="7D2BDFF2" w:rsidR="00C90E52" w:rsidRDefault="00C90E52">
      <w:pPr>
        <w:pStyle w:val="CommentText"/>
      </w:pPr>
      <w:r>
        <w:rPr>
          <w:rStyle w:val="CommentReference"/>
        </w:rPr>
        <w:annotationRef/>
      </w:r>
      <w:r>
        <w:t>In GUI terms, this is a combo box, not a menu. I’m not sure which term is more clear to users.</w:t>
      </w:r>
    </w:p>
  </w:comment>
  <w:comment w:id="8" w:author="Moreland, Kenneth" w:date="2016-05-04T13:41:00Z" w:initials="MK">
    <w:p w14:paraId="173B3716" w14:textId="4D68E4B2" w:rsidR="00C90E52" w:rsidRDefault="00C90E52">
      <w:pPr>
        <w:pStyle w:val="CommentText"/>
      </w:pPr>
      <w:r>
        <w:rPr>
          <w:rStyle w:val="CommentReference"/>
        </w:rPr>
        <w:annotationRef/>
      </w:r>
      <w:r>
        <w:t>Put boxes around the vectors and scale mode combo boxes, too. Users will need to find them as well.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9A2E01" w15:done="0"/>
  <w15:commentEx w15:paraId="11EA3ABA" w15:done="0"/>
  <w15:commentEx w15:paraId="591C07F0" w15:done="0"/>
  <w15:commentEx w15:paraId="173B371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7D4E2" w14:textId="77777777" w:rsidR="008729A1" w:rsidRDefault="008729A1" w:rsidP="00D20FEB">
      <w:r>
        <w:separator/>
      </w:r>
    </w:p>
  </w:endnote>
  <w:endnote w:type="continuationSeparator" w:id="0">
    <w:p w14:paraId="3B719ACE" w14:textId="77777777" w:rsidR="008729A1" w:rsidRDefault="008729A1" w:rsidP="00D2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C5249" w14:textId="77777777" w:rsidR="008729A1" w:rsidRDefault="008729A1" w:rsidP="00D20FEB">
      <w:r>
        <w:separator/>
      </w:r>
    </w:p>
  </w:footnote>
  <w:footnote w:type="continuationSeparator" w:id="0">
    <w:p w14:paraId="74186875" w14:textId="77777777" w:rsidR="008729A1" w:rsidRDefault="008729A1" w:rsidP="00D2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90810"/>
    <w:multiLevelType w:val="hybridMultilevel"/>
    <w:tmpl w:val="23EC82C6"/>
    <w:lvl w:ilvl="0" w:tplc="144CE5D8">
      <w:start w:val="3"/>
      <w:numFmt w:val="bullet"/>
      <w:lvlText w:val="-"/>
      <w:lvlJc w:val="left"/>
      <w:pPr>
        <w:ind w:left="5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>
    <w:nsid w:val="4A282FF2"/>
    <w:multiLevelType w:val="hybridMultilevel"/>
    <w:tmpl w:val="A11E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15C7F"/>
    <w:multiLevelType w:val="hybridMultilevel"/>
    <w:tmpl w:val="9EF4A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reland, Kenneth">
    <w15:presenceInfo w15:providerId="None" w15:userId="Moreland, Kennet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89"/>
    <w:rsid w:val="000046BF"/>
    <w:rsid w:val="00004EC1"/>
    <w:rsid w:val="00020816"/>
    <w:rsid w:val="00026372"/>
    <w:rsid w:val="0002759B"/>
    <w:rsid w:val="00027A7C"/>
    <w:rsid w:val="0003056D"/>
    <w:rsid w:val="0003370B"/>
    <w:rsid w:val="0003430A"/>
    <w:rsid w:val="00046976"/>
    <w:rsid w:val="0005374E"/>
    <w:rsid w:val="00056E0D"/>
    <w:rsid w:val="0006036F"/>
    <w:rsid w:val="0006797C"/>
    <w:rsid w:val="00094490"/>
    <w:rsid w:val="000A0ADF"/>
    <w:rsid w:val="000A1D3B"/>
    <w:rsid w:val="000A4666"/>
    <w:rsid w:val="000A5A32"/>
    <w:rsid w:val="000A68AF"/>
    <w:rsid w:val="000B39A6"/>
    <w:rsid w:val="000C6F6F"/>
    <w:rsid w:val="000C7C5B"/>
    <w:rsid w:val="000F0670"/>
    <w:rsid w:val="00100637"/>
    <w:rsid w:val="0010563B"/>
    <w:rsid w:val="001063E7"/>
    <w:rsid w:val="001112DD"/>
    <w:rsid w:val="00115B76"/>
    <w:rsid w:val="001321FA"/>
    <w:rsid w:val="00136A47"/>
    <w:rsid w:val="00146837"/>
    <w:rsid w:val="0015225F"/>
    <w:rsid w:val="00157E2C"/>
    <w:rsid w:val="00171264"/>
    <w:rsid w:val="00173871"/>
    <w:rsid w:val="0018122B"/>
    <w:rsid w:val="0018219D"/>
    <w:rsid w:val="001821AD"/>
    <w:rsid w:val="00193D36"/>
    <w:rsid w:val="001B3B83"/>
    <w:rsid w:val="001E018B"/>
    <w:rsid w:val="001E0A5B"/>
    <w:rsid w:val="001E2EED"/>
    <w:rsid w:val="001E609C"/>
    <w:rsid w:val="001F332A"/>
    <w:rsid w:val="002136EA"/>
    <w:rsid w:val="0022411E"/>
    <w:rsid w:val="002405FF"/>
    <w:rsid w:val="002439C2"/>
    <w:rsid w:val="00251182"/>
    <w:rsid w:val="00254541"/>
    <w:rsid w:val="00255F71"/>
    <w:rsid w:val="00261D10"/>
    <w:rsid w:val="00265037"/>
    <w:rsid w:val="00281D9B"/>
    <w:rsid w:val="00287091"/>
    <w:rsid w:val="002878A3"/>
    <w:rsid w:val="00297625"/>
    <w:rsid w:val="002B1E04"/>
    <w:rsid w:val="002B6BE9"/>
    <w:rsid w:val="002C2BAA"/>
    <w:rsid w:val="002C505B"/>
    <w:rsid w:val="002D0B7A"/>
    <w:rsid w:val="002E3F92"/>
    <w:rsid w:val="00305603"/>
    <w:rsid w:val="00306256"/>
    <w:rsid w:val="00313BDA"/>
    <w:rsid w:val="003142B9"/>
    <w:rsid w:val="00316691"/>
    <w:rsid w:val="00327982"/>
    <w:rsid w:val="00331B24"/>
    <w:rsid w:val="003662D9"/>
    <w:rsid w:val="003706AE"/>
    <w:rsid w:val="003707E1"/>
    <w:rsid w:val="00377108"/>
    <w:rsid w:val="00387313"/>
    <w:rsid w:val="00396D3D"/>
    <w:rsid w:val="003A390F"/>
    <w:rsid w:val="003B2AD4"/>
    <w:rsid w:val="003B3EFA"/>
    <w:rsid w:val="003B6683"/>
    <w:rsid w:val="003E2D9D"/>
    <w:rsid w:val="003E6ED0"/>
    <w:rsid w:val="003F7E27"/>
    <w:rsid w:val="004047F7"/>
    <w:rsid w:val="00406419"/>
    <w:rsid w:val="00427F9C"/>
    <w:rsid w:val="004434E5"/>
    <w:rsid w:val="00450555"/>
    <w:rsid w:val="0045105B"/>
    <w:rsid w:val="00451263"/>
    <w:rsid w:val="0045718C"/>
    <w:rsid w:val="0046228E"/>
    <w:rsid w:val="004642FE"/>
    <w:rsid w:val="00465871"/>
    <w:rsid w:val="004742C8"/>
    <w:rsid w:val="00476435"/>
    <w:rsid w:val="00491181"/>
    <w:rsid w:val="00497B04"/>
    <w:rsid w:val="004A2A97"/>
    <w:rsid w:val="004B5DE1"/>
    <w:rsid w:val="004C2F65"/>
    <w:rsid w:val="004D356D"/>
    <w:rsid w:val="004E69ED"/>
    <w:rsid w:val="004F29B3"/>
    <w:rsid w:val="004F37DD"/>
    <w:rsid w:val="0053571C"/>
    <w:rsid w:val="00542A08"/>
    <w:rsid w:val="005471DA"/>
    <w:rsid w:val="00564DF8"/>
    <w:rsid w:val="00564E12"/>
    <w:rsid w:val="00590475"/>
    <w:rsid w:val="0059191D"/>
    <w:rsid w:val="00593D5E"/>
    <w:rsid w:val="005A18E1"/>
    <w:rsid w:val="005A6F90"/>
    <w:rsid w:val="005B127C"/>
    <w:rsid w:val="005B5945"/>
    <w:rsid w:val="005D492A"/>
    <w:rsid w:val="005F17FA"/>
    <w:rsid w:val="005F6BCA"/>
    <w:rsid w:val="00603892"/>
    <w:rsid w:val="00604CC0"/>
    <w:rsid w:val="006121AA"/>
    <w:rsid w:val="00637437"/>
    <w:rsid w:val="00637E61"/>
    <w:rsid w:val="006470B7"/>
    <w:rsid w:val="0065086A"/>
    <w:rsid w:val="0065145D"/>
    <w:rsid w:val="00660019"/>
    <w:rsid w:val="006760DD"/>
    <w:rsid w:val="0067662E"/>
    <w:rsid w:val="00677348"/>
    <w:rsid w:val="00680C0C"/>
    <w:rsid w:val="006A6AB2"/>
    <w:rsid w:val="006A7C68"/>
    <w:rsid w:val="006B2971"/>
    <w:rsid w:val="006C6F10"/>
    <w:rsid w:val="006F4F81"/>
    <w:rsid w:val="007040F3"/>
    <w:rsid w:val="00730BE0"/>
    <w:rsid w:val="00746615"/>
    <w:rsid w:val="0075224B"/>
    <w:rsid w:val="00794BD1"/>
    <w:rsid w:val="007B48DE"/>
    <w:rsid w:val="007D5C16"/>
    <w:rsid w:val="007E0BE1"/>
    <w:rsid w:val="007E1E7B"/>
    <w:rsid w:val="007F2044"/>
    <w:rsid w:val="007F2090"/>
    <w:rsid w:val="007F6042"/>
    <w:rsid w:val="00814560"/>
    <w:rsid w:val="00816BFE"/>
    <w:rsid w:val="00826690"/>
    <w:rsid w:val="0083234E"/>
    <w:rsid w:val="00840572"/>
    <w:rsid w:val="008429F7"/>
    <w:rsid w:val="00842DCA"/>
    <w:rsid w:val="008434A4"/>
    <w:rsid w:val="008446FB"/>
    <w:rsid w:val="00855C94"/>
    <w:rsid w:val="00865E7F"/>
    <w:rsid w:val="00866EF1"/>
    <w:rsid w:val="008673BF"/>
    <w:rsid w:val="008729A1"/>
    <w:rsid w:val="008772DB"/>
    <w:rsid w:val="008800AA"/>
    <w:rsid w:val="008812D9"/>
    <w:rsid w:val="008825E8"/>
    <w:rsid w:val="00885067"/>
    <w:rsid w:val="00885BF6"/>
    <w:rsid w:val="00890B05"/>
    <w:rsid w:val="008950A6"/>
    <w:rsid w:val="008A20E2"/>
    <w:rsid w:val="008A59D9"/>
    <w:rsid w:val="008A62D1"/>
    <w:rsid w:val="008B1A82"/>
    <w:rsid w:val="008B2174"/>
    <w:rsid w:val="008E5161"/>
    <w:rsid w:val="008E5546"/>
    <w:rsid w:val="008F3B45"/>
    <w:rsid w:val="009042AC"/>
    <w:rsid w:val="00907731"/>
    <w:rsid w:val="0093456A"/>
    <w:rsid w:val="0094232C"/>
    <w:rsid w:val="009429B1"/>
    <w:rsid w:val="00942B1C"/>
    <w:rsid w:val="009476F2"/>
    <w:rsid w:val="00957374"/>
    <w:rsid w:val="00961403"/>
    <w:rsid w:val="009861D9"/>
    <w:rsid w:val="009A0B05"/>
    <w:rsid w:val="009B17C9"/>
    <w:rsid w:val="009B315C"/>
    <w:rsid w:val="009B5F23"/>
    <w:rsid w:val="009E3EE4"/>
    <w:rsid w:val="009E793E"/>
    <w:rsid w:val="009F008C"/>
    <w:rsid w:val="009F2B12"/>
    <w:rsid w:val="00A00E02"/>
    <w:rsid w:val="00A01249"/>
    <w:rsid w:val="00A036E3"/>
    <w:rsid w:val="00A22855"/>
    <w:rsid w:val="00A350D3"/>
    <w:rsid w:val="00A371D4"/>
    <w:rsid w:val="00A4439B"/>
    <w:rsid w:val="00A44615"/>
    <w:rsid w:val="00A54033"/>
    <w:rsid w:val="00A55D87"/>
    <w:rsid w:val="00A80089"/>
    <w:rsid w:val="00A85AF2"/>
    <w:rsid w:val="00A95E2C"/>
    <w:rsid w:val="00A97A49"/>
    <w:rsid w:val="00AA1D38"/>
    <w:rsid w:val="00AB5A2F"/>
    <w:rsid w:val="00AB7684"/>
    <w:rsid w:val="00AC072A"/>
    <w:rsid w:val="00AC12B9"/>
    <w:rsid w:val="00AC41D8"/>
    <w:rsid w:val="00AD5469"/>
    <w:rsid w:val="00AE02BA"/>
    <w:rsid w:val="00AE46B5"/>
    <w:rsid w:val="00B11792"/>
    <w:rsid w:val="00B13147"/>
    <w:rsid w:val="00B15A96"/>
    <w:rsid w:val="00B172A7"/>
    <w:rsid w:val="00B423B5"/>
    <w:rsid w:val="00B44C21"/>
    <w:rsid w:val="00B56BF1"/>
    <w:rsid w:val="00B62D68"/>
    <w:rsid w:val="00B670AD"/>
    <w:rsid w:val="00B76095"/>
    <w:rsid w:val="00B8407C"/>
    <w:rsid w:val="00B87477"/>
    <w:rsid w:val="00B9407B"/>
    <w:rsid w:val="00B9527B"/>
    <w:rsid w:val="00B95728"/>
    <w:rsid w:val="00BB30FD"/>
    <w:rsid w:val="00BB4887"/>
    <w:rsid w:val="00BC58F7"/>
    <w:rsid w:val="00BE3811"/>
    <w:rsid w:val="00BE5E60"/>
    <w:rsid w:val="00C113B2"/>
    <w:rsid w:val="00C25069"/>
    <w:rsid w:val="00C3537F"/>
    <w:rsid w:val="00C405D1"/>
    <w:rsid w:val="00C517B3"/>
    <w:rsid w:val="00C862A6"/>
    <w:rsid w:val="00C90E52"/>
    <w:rsid w:val="00CA2DEE"/>
    <w:rsid w:val="00CA35B3"/>
    <w:rsid w:val="00CB79C8"/>
    <w:rsid w:val="00CC0EAC"/>
    <w:rsid w:val="00CC574E"/>
    <w:rsid w:val="00CC7CAE"/>
    <w:rsid w:val="00CD10BD"/>
    <w:rsid w:val="00CE68BC"/>
    <w:rsid w:val="00D15E46"/>
    <w:rsid w:val="00D179A1"/>
    <w:rsid w:val="00D20FEB"/>
    <w:rsid w:val="00D23480"/>
    <w:rsid w:val="00D349E9"/>
    <w:rsid w:val="00D406D1"/>
    <w:rsid w:val="00D437F8"/>
    <w:rsid w:val="00D54F9E"/>
    <w:rsid w:val="00D61558"/>
    <w:rsid w:val="00D627C2"/>
    <w:rsid w:val="00D762FC"/>
    <w:rsid w:val="00D8512A"/>
    <w:rsid w:val="00D85F08"/>
    <w:rsid w:val="00D955EB"/>
    <w:rsid w:val="00D95622"/>
    <w:rsid w:val="00DA03C6"/>
    <w:rsid w:val="00DA3E33"/>
    <w:rsid w:val="00DA61AD"/>
    <w:rsid w:val="00DB1E80"/>
    <w:rsid w:val="00DB56CA"/>
    <w:rsid w:val="00DB606A"/>
    <w:rsid w:val="00DC602D"/>
    <w:rsid w:val="00DD022D"/>
    <w:rsid w:val="00DD2628"/>
    <w:rsid w:val="00DD4183"/>
    <w:rsid w:val="00DD7F09"/>
    <w:rsid w:val="00DE2BFE"/>
    <w:rsid w:val="00E00666"/>
    <w:rsid w:val="00E02D5E"/>
    <w:rsid w:val="00E0692A"/>
    <w:rsid w:val="00E06AFD"/>
    <w:rsid w:val="00E11487"/>
    <w:rsid w:val="00E179B1"/>
    <w:rsid w:val="00E3352C"/>
    <w:rsid w:val="00E364DF"/>
    <w:rsid w:val="00E468F8"/>
    <w:rsid w:val="00E5077F"/>
    <w:rsid w:val="00E51EE0"/>
    <w:rsid w:val="00E5279B"/>
    <w:rsid w:val="00E532A4"/>
    <w:rsid w:val="00E54C6F"/>
    <w:rsid w:val="00E55072"/>
    <w:rsid w:val="00E65A07"/>
    <w:rsid w:val="00E70981"/>
    <w:rsid w:val="00E72C6A"/>
    <w:rsid w:val="00E741EA"/>
    <w:rsid w:val="00E82100"/>
    <w:rsid w:val="00E9223B"/>
    <w:rsid w:val="00EC1899"/>
    <w:rsid w:val="00ED0883"/>
    <w:rsid w:val="00EE06BD"/>
    <w:rsid w:val="00EE4160"/>
    <w:rsid w:val="00EF5C3B"/>
    <w:rsid w:val="00F0278D"/>
    <w:rsid w:val="00F0309A"/>
    <w:rsid w:val="00F04F10"/>
    <w:rsid w:val="00F13A9D"/>
    <w:rsid w:val="00F22EF9"/>
    <w:rsid w:val="00F2578B"/>
    <w:rsid w:val="00F276A6"/>
    <w:rsid w:val="00F3503F"/>
    <w:rsid w:val="00F365E2"/>
    <w:rsid w:val="00F40948"/>
    <w:rsid w:val="00F51AF7"/>
    <w:rsid w:val="00F64355"/>
    <w:rsid w:val="00F73984"/>
    <w:rsid w:val="00F81127"/>
    <w:rsid w:val="00F91FBF"/>
    <w:rsid w:val="00FA227E"/>
    <w:rsid w:val="00FA442F"/>
    <w:rsid w:val="00FA7B8A"/>
    <w:rsid w:val="00FB1293"/>
    <w:rsid w:val="00FB6DA8"/>
    <w:rsid w:val="00FC730D"/>
    <w:rsid w:val="00FD5DC8"/>
    <w:rsid w:val="00FF2525"/>
    <w:rsid w:val="00FF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3E0F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0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00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B48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0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36E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0B05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D20F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0FEB"/>
  </w:style>
  <w:style w:type="character" w:styleId="PageNumber">
    <w:name w:val="page number"/>
    <w:basedOn w:val="DefaultParagraphFont"/>
    <w:uiPriority w:val="99"/>
    <w:semiHidden/>
    <w:unhideWhenUsed/>
    <w:rsid w:val="00D20FEB"/>
  </w:style>
  <w:style w:type="paragraph" w:styleId="BalloonText">
    <w:name w:val="Balloon Text"/>
    <w:basedOn w:val="Normal"/>
    <w:link w:val="BalloonTextChar"/>
    <w:uiPriority w:val="99"/>
    <w:semiHidden/>
    <w:unhideWhenUsed/>
    <w:rsid w:val="00C90E5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5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90E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E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E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E5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E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tiff"/><Relationship Id="rId24" Type="http://schemas.openxmlformats.org/officeDocument/2006/relationships/image" Target="media/image15.tiff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hyperlink" Target="http://www.paraview.org/paraview-guide/" TargetMode="External"/><Relationship Id="rId29" Type="http://schemas.openxmlformats.org/officeDocument/2006/relationships/hyperlink" Target="http://www.paraview.org/tutorials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blog.kitware.com/tag/ParaView/" TargetMode="External"/><Relationship Id="rId31" Type="http://schemas.openxmlformats.org/officeDocument/2006/relationships/fontTable" Target="fontTable.xml"/><Relationship Id="rId32" Type="http://schemas.microsoft.com/office/2011/relationships/people" Target="people.xml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3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tiff"/><Relationship Id="rId12" Type="http://schemas.openxmlformats.org/officeDocument/2006/relationships/image" Target="media/image5.png"/><Relationship Id="rId13" Type="http://schemas.openxmlformats.org/officeDocument/2006/relationships/image" Target="media/image6.tiff"/><Relationship Id="rId14" Type="http://schemas.openxmlformats.org/officeDocument/2006/relationships/image" Target="media/image7.png"/><Relationship Id="rId15" Type="http://schemas.openxmlformats.org/officeDocument/2006/relationships/comments" Target="comments.xml"/><Relationship Id="rId16" Type="http://schemas.microsoft.com/office/2011/relationships/commentsExtended" Target="commentsExtended.xml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1AF6D76-EE8A-CC42-9F9F-DE6B30FC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388</Words>
  <Characters>2213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Quammen</dc:creator>
  <cp:keywords/>
  <dc:description/>
  <cp:lastModifiedBy>Cory Quammen</cp:lastModifiedBy>
  <cp:revision>33</cp:revision>
  <cp:lastPrinted>2016-06-08T23:09:00Z</cp:lastPrinted>
  <dcterms:created xsi:type="dcterms:W3CDTF">2016-05-10T17:36:00Z</dcterms:created>
  <dcterms:modified xsi:type="dcterms:W3CDTF">2016-06-09T20:23:00Z</dcterms:modified>
</cp:coreProperties>
</file>